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D2C" w:rsidRPr="00651944" w:rsidRDefault="00651944" w:rsidP="00651944">
      <w:pPr>
        <w:jc w:val="center"/>
        <w:rPr>
          <w:rFonts w:ascii="Georgia" w:hAnsi="Georgia"/>
          <w:b/>
          <w:sz w:val="24"/>
          <w:szCs w:val="24"/>
        </w:rPr>
      </w:pPr>
      <w:r>
        <w:rPr>
          <w:rFonts w:ascii="Georgia" w:hAnsi="Georgia"/>
          <w:b/>
          <w:sz w:val="24"/>
          <w:szCs w:val="24"/>
        </w:rPr>
        <w:t>Atmospheric Chemistry Unit: Lesson One</w:t>
      </w:r>
    </w:p>
    <w:tbl>
      <w:tblPr>
        <w:tblStyle w:val="TableGrid"/>
        <w:tblpPr w:leftFromText="180" w:rightFromText="180" w:vertAnchor="page" w:horzAnchor="margin" w:tblpXSpec="center" w:tblpY="1831"/>
        <w:tblW w:w="0" w:type="auto"/>
        <w:tblLook w:val="04A0" w:firstRow="1" w:lastRow="0" w:firstColumn="1" w:lastColumn="0" w:noHBand="0" w:noVBand="1"/>
      </w:tblPr>
      <w:tblGrid>
        <w:gridCol w:w="2178"/>
        <w:gridCol w:w="4727"/>
        <w:gridCol w:w="741"/>
        <w:gridCol w:w="719"/>
        <w:gridCol w:w="2651"/>
      </w:tblGrid>
      <w:tr w:rsidR="00F5560E" w:rsidRPr="00B14944" w:rsidTr="00F5560E">
        <w:tc>
          <w:tcPr>
            <w:tcW w:w="2178" w:type="dxa"/>
          </w:tcPr>
          <w:p w:rsidR="00F5560E" w:rsidRPr="00B14944" w:rsidRDefault="00F5560E" w:rsidP="00F70D2C">
            <w:pPr>
              <w:rPr>
                <w:rFonts w:ascii="Arial" w:hAnsi="Arial" w:cs="Arial"/>
                <w:sz w:val="20"/>
                <w:szCs w:val="20"/>
              </w:rPr>
            </w:pPr>
            <w:r w:rsidRPr="00B14944">
              <w:rPr>
                <w:rFonts w:ascii="Arial" w:hAnsi="Arial" w:cs="Arial"/>
                <w:b/>
                <w:sz w:val="20"/>
                <w:szCs w:val="20"/>
              </w:rPr>
              <w:t>Title</w:t>
            </w:r>
          </w:p>
        </w:tc>
        <w:tc>
          <w:tcPr>
            <w:tcW w:w="8838" w:type="dxa"/>
            <w:gridSpan w:val="4"/>
          </w:tcPr>
          <w:p w:rsidR="00F5560E" w:rsidRPr="00B14944" w:rsidRDefault="00F5560E" w:rsidP="00F70D2C">
            <w:pPr>
              <w:rPr>
                <w:rFonts w:ascii="Arial" w:hAnsi="Arial" w:cs="Arial"/>
                <w:sz w:val="20"/>
                <w:szCs w:val="20"/>
              </w:rPr>
            </w:pPr>
            <w:r w:rsidRPr="00B14944">
              <w:rPr>
                <w:rFonts w:ascii="Arial" w:hAnsi="Arial" w:cs="Arial"/>
                <w:sz w:val="20"/>
                <w:szCs w:val="20"/>
              </w:rPr>
              <w:t>Introduction to Climate Change</w:t>
            </w:r>
          </w:p>
        </w:tc>
      </w:tr>
      <w:tr w:rsidR="00F5560E" w:rsidRPr="00B14944" w:rsidTr="00F5560E">
        <w:tc>
          <w:tcPr>
            <w:tcW w:w="2178" w:type="dxa"/>
          </w:tcPr>
          <w:p w:rsidR="00F5560E" w:rsidRPr="00B14944" w:rsidRDefault="00F5560E" w:rsidP="006D30FA">
            <w:pPr>
              <w:rPr>
                <w:rFonts w:ascii="Arial" w:hAnsi="Arial" w:cs="Arial"/>
                <w:sz w:val="20"/>
                <w:szCs w:val="20"/>
              </w:rPr>
            </w:pPr>
            <w:r w:rsidRPr="00B14944">
              <w:rPr>
                <w:rFonts w:ascii="Arial" w:hAnsi="Arial" w:cs="Arial"/>
                <w:b/>
                <w:sz w:val="20"/>
                <w:szCs w:val="20"/>
              </w:rPr>
              <w:t>Introduction</w:t>
            </w:r>
          </w:p>
        </w:tc>
        <w:tc>
          <w:tcPr>
            <w:tcW w:w="8838" w:type="dxa"/>
            <w:gridSpan w:val="4"/>
          </w:tcPr>
          <w:p w:rsidR="00F5560E" w:rsidRPr="00B14944" w:rsidRDefault="00F5560E" w:rsidP="006D30FA">
            <w:pPr>
              <w:rPr>
                <w:rFonts w:ascii="Arial" w:hAnsi="Arial" w:cs="Arial"/>
                <w:sz w:val="20"/>
                <w:szCs w:val="20"/>
              </w:rPr>
            </w:pPr>
            <w:r w:rsidRPr="00B14944">
              <w:rPr>
                <w:rFonts w:ascii="Arial" w:hAnsi="Arial" w:cs="Arial"/>
                <w:sz w:val="20"/>
                <w:szCs w:val="20"/>
              </w:rPr>
              <w:t>Scientific research supports the existence of global climate change.  Global temperatures are rising consistently, but the specific causes are unknown.  Identification of greenhouse gases aroused suspicion that the rising temperatures are a result of anthropogenic influences on the environment.  In this lesson, students will research global climate change and analyze research data from a NOAA laboratory to determine the presence of a specific greenhouse gas in the atmosphere.  This lesson is designed to be used across the science curriculum and have students from Biology, Chemistry, Earth/Environmental Science, and Physics working together for 10 hours outside of class each week.  If it is not possible to work across the science curriculum, then this lesson could be used in a single classroom if groups are selected to include some knowledge of Biology, Chemistry, Earth/Environmental Science, and Physics in each group.</w:t>
            </w:r>
          </w:p>
        </w:tc>
      </w:tr>
      <w:tr w:rsidR="00F5560E" w:rsidRPr="00B14944" w:rsidTr="00F5560E">
        <w:tc>
          <w:tcPr>
            <w:tcW w:w="2178" w:type="dxa"/>
          </w:tcPr>
          <w:p w:rsidR="00F5560E" w:rsidRPr="00B14944" w:rsidRDefault="00F5560E" w:rsidP="00F5560E">
            <w:pPr>
              <w:spacing w:before="60"/>
              <w:rPr>
                <w:rFonts w:ascii="Arial" w:hAnsi="Arial" w:cs="Arial"/>
                <w:sz w:val="20"/>
                <w:szCs w:val="20"/>
              </w:rPr>
            </w:pPr>
            <w:r w:rsidRPr="00B14944">
              <w:rPr>
                <w:rFonts w:ascii="Arial" w:hAnsi="Arial" w:cs="Arial"/>
                <w:b/>
                <w:sz w:val="20"/>
                <w:szCs w:val="20"/>
              </w:rPr>
              <w:t>Learning Outcomes</w:t>
            </w:r>
          </w:p>
        </w:tc>
        <w:tc>
          <w:tcPr>
            <w:tcW w:w="8838" w:type="dxa"/>
            <w:gridSpan w:val="4"/>
          </w:tcPr>
          <w:p w:rsidR="00F5560E" w:rsidRPr="00B14944" w:rsidRDefault="00F5560E" w:rsidP="00F70D2C">
            <w:pPr>
              <w:pStyle w:val="ListParagraph"/>
              <w:numPr>
                <w:ilvl w:val="0"/>
                <w:numId w:val="1"/>
              </w:numPr>
              <w:spacing w:before="60"/>
              <w:ind w:left="270" w:hanging="270"/>
              <w:rPr>
                <w:rFonts w:ascii="Arial" w:hAnsi="Arial" w:cs="Arial"/>
                <w:sz w:val="20"/>
                <w:szCs w:val="20"/>
              </w:rPr>
            </w:pPr>
            <w:r w:rsidRPr="00B14944">
              <w:rPr>
                <w:rFonts w:ascii="Arial" w:hAnsi="Arial" w:cs="Arial"/>
                <w:sz w:val="20"/>
                <w:szCs w:val="20"/>
              </w:rPr>
              <w:t>Students will be able to describe climate change and global warming in terms of the scientific and social impacts.</w:t>
            </w:r>
          </w:p>
          <w:p w:rsidR="00F5560E" w:rsidRPr="00B14944" w:rsidRDefault="00F5560E" w:rsidP="00F70D2C">
            <w:pPr>
              <w:pStyle w:val="ListParagraph"/>
              <w:numPr>
                <w:ilvl w:val="0"/>
                <w:numId w:val="1"/>
              </w:numPr>
              <w:spacing w:before="60"/>
              <w:ind w:left="270" w:hanging="270"/>
              <w:rPr>
                <w:rFonts w:ascii="Arial" w:hAnsi="Arial" w:cs="Arial"/>
                <w:sz w:val="20"/>
                <w:szCs w:val="20"/>
              </w:rPr>
            </w:pPr>
            <w:r w:rsidRPr="00B14944">
              <w:rPr>
                <w:rFonts w:ascii="Arial" w:hAnsi="Arial" w:cs="Arial"/>
                <w:sz w:val="20"/>
                <w:szCs w:val="20"/>
              </w:rPr>
              <w:t>Students will be able to analyze research data to determine the specific gas and its concentration.</w:t>
            </w:r>
          </w:p>
          <w:p w:rsidR="00F5560E" w:rsidRPr="00B14944" w:rsidRDefault="00F5560E" w:rsidP="00F70D2C">
            <w:pPr>
              <w:pStyle w:val="ListParagraph"/>
              <w:numPr>
                <w:ilvl w:val="0"/>
                <w:numId w:val="1"/>
              </w:numPr>
              <w:spacing w:before="60"/>
              <w:ind w:left="270" w:hanging="270"/>
              <w:rPr>
                <w:rFonts w:ascii="Arial" w:hAnsi="Arial" w:cs="Arial"/>
                <w:sz w:val="20"/>
                <w:szCs w:val="20"/>
              </w:rPr>
            </w:pPr>
            <w:r w:rsidRPr="00B14944">
              <w:rPr>
                <w:rFonts w:ascii="Arial" w:hAnsi="Arial" w:cs="Arial"/>
                <w:sz w:val="20"/>
                <w:szCs w:val="20"/>
              </w:rPr>
              <w:t>Students will be able to explain why the presence of a particular gas is detrimental to our environment</w:t>
            </w:r>
          </w:p>
        </w:tc>
      </w:tr>
      <w:tr w:rsidR="00F5560E" w:rsidRPr="00B14944" w:rsidTr="00F5560E">
        <w:tc>
          <w:tcPr>
            <w:tcW w:w="2178" w:type="dxa"/>
          </w:tcPr>
          <w:p w:rsidR="00F5560E" w:rsidRPr="00B14944" w:rsidRDefault="00F5560E" w:rsidP="00F70D2C">
            <w:pPr>
              <w:pStyle w:val="NoSpacing"/>
              <w:rPr>
                <w:rFonts w:ascii="Arial" w:hAnsi="Arial" w:cs="Arial"/>
                <w:b/>
                <w:sz w:val="20"/>
                <w:szCs w:val="20"/>
              </w:rPr>
            </w:pPr>
            <w:r w:rsidRPr="00B14944">
              <w:rPr>
                <w:rFonts w:ascii="Arial" w:hAnsi="Arial" w:cs="Arial"/>
                <w:b/>
                <w:sz w:val="20"/>
                <w:szCs w:val="20"/>
              </w:rPr>
              <w:t>Curriculum Alignment</w:t>
            </w:r>
          </w:p>
        </w:tc>
        <w:tc>
          <w:tcPr>
            <w:tcW w:w="8838" w:type="dxa"/>
            <w:gridSpan w:val="4"/>
          </w:tcPr>
          <w:p w:rsidR="00F5560E" w:rsidRPr="00B14944" w:rsidRDefault="00F5560E" w:rsidP="00F70D2C">
            <w:pPr>
              <w:pStyle w:val="NoSpacing"/>
              <w:rPr>
                <w:rFonts w:ascii="Arial" w:hAnsi="Arial" w:cs="Arial"/>
                <w:b/>
                <w:sz w:val="20"/>
                <w:szCs w:val="20"/>
              </w:rPr>
            </w:pPr>
            <w:r w:rsidRPr="00B14944">
              <w:rPr>
                <w:rFonts w:ascii="Arial" w:hAnsi="Arial" w:cs="Arial"/>
                <w:sz w:val="20"/>
                <w:szCs w:val="20"/>
              </w:rPr>
              <w:t>North Carolina Standard Course of Study (NCSCOS)</w:t>
            </w:r>
          </w:p>
          <w:p w:rsidR="00F5560E" w:rsidRPr="00B14944" w:rsidRDefault="00F5560E" w:rsidP="00F70D2C">
            <w:pPr>
              <w:pStyle w:val="NoSpacing"/>
              <w:rPr>
                <w:rFonts w:ascii="Arial" w:hAnsi="Arial" w:cs="Arial"/>
                <w:b/>
                <w:sz w:val="20"/>
                <w:szCs w:val="20"/>
                <w:u w:val="single"/>
              </w:rPr>
            </w:pPr>
            <w:r w:rsidRPr="00B14944">
              <w:rPr>
                <w:rFonts w:ascii="Arial" w:hAnsi="Arial" w:cs="Arial"/>
                <w:b/>
                <w:sz w:val="20"/>
                <w:szCs w:val="20"/>
              </w:rPr>
              <w:t>CHEMISTRY</w:t>
            </w:r>
          </w:p>
          <w:p w:rsidR="00F5560E" w:rsidRPr="00B14944" w:rsidRDefault="00F5560E" w:rsidP="00F70D2C">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1.1</w:t>
            </w:r>
            <w:r w:rsidRPr="00B14944">
              <w:rPr>
                <w:rFonts w:ascii="Arial" w:hAnsi="Arial" w:cs="Arial"/>
                <w:color w:val="000000" w:themeColor="text1"/>
                <w:sz w:val="20"/>
                <w:szCs w:val="20"/>
              </w:rPr>
              <w:t>: Students will analyze the structure of atoms and ions.</w:t>
            </w:r>
          </w:p>
          <w:p w:rsidR="00F5560E" w:rsidRPr="00B14944" w:rsidRDefault="00F5560E" w:rsidP="00F70D2C">
            <w:pPr>
              <w:pStyle w:val="NoSpacing"/>
              <w:ind w:left="720"/>
              <w:rPr>
                <w:rFonts w:ascii="Arial" w:hAnsi="Arial" w:cs="Arial"/>
                <w:color w:val="000000" w:themeColor="text1"/>
                <w:sz w:val="20"/>
                <w:szCs w:val="20"/>
              </w:rPr>
            </w:pPr>
            <w:r w:rsidRPr="00B14944">
              <w:rPr>
                <w:rFonts w:ascii="Arial" w:hAnsi="Arial" w:cs="Arial"/>
                <w:color w:val="000000" w:themeColor="text1"/>
                <w:sz w:val="20"/>
                <w:szCs w:val="20"/>
              </w:rPr>
              <w:t>1.1.3: Explain the emission of electromagnetic radiation in spectral form in terms of the Bohr Model.</w:t>
            </w:r>
          </w:p>
          <w:p w:rsidR="00F5560E" w:rsidRPr="00B14944" w:rsidRDefault="00F5560E" w:rsidP="00F70D2C">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3.2</w:t>
            </w:r>
            <w:r w:rsidRPr="00B14944">
              <w:rPr>
                <w:rFonts w:ascii="Arial" w:hAnsi="Arial" w:cs="Arial"/>
                <w:color w:val="000000" w:themeColor="text1"/>
                <w:sz w:val="20"/>
                <w:szCs w:val="20"/>
              </w:rPr>
              <w:t>: Students will understand solutions and the solution process.</w:t>
            </w:r>
          </w:p>
          <w:p w:rsidR="00F5560E" w:rsidRPr="00B14944" w:rsidRDefault="00F5560E" w:rsidP="00F70D2C">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3.2.1: Classify substances using the hydronium and hydroxide ion concentrations.</w:t>
            </w:r>
          </w:p>
          <w:p w:rsidR="00F5560E" w:rsidRPr="00B14944" w:rsidRDefault="00F5560E" w:rsidP="00E434D2">
            <w:pPr>
              <w:pStyle w:val="NoSpacing"/>
              <w:ind w:left="720"/>
              <w:rPr>
                <w:rFonts w:ascii="Arial" w:hAnsi="Arial" w:cs="Arial"/>
                <w:color w:val="000000" w:themeColor="text1"/>
                <w:sz w:val="20"/>
                <w:szCs w:val="20"/>
              </w:rPr>
            </w:pPr>
            <w:r w:rsidRPr="00B14944">
              <w:rPr>
                <w:rFonts w:ascii="Arial" w:hAnsi="Arial" w:cs="Arial"/>
                <w:color w:val="000000" w:themeColor="text1"/>
                <w:sz w:val="20"/>
                <w:szCs w:val="20"/>
              </w:rPr>
              <w:t>3.2.3: Infer the quantitative nature of a solution (molarity, dilution, and titration with a 1:1 molar ratio).</w:t>
            </w:r>
          </w:p>
          <w:p w:rsidR="00F5560E" w:rsidRPr="00B14944" w:rsidRDefault="00F5560E" w:rsidP="00E434D2">
            <w:pPr>
              <w:pStyle w:val="NoSpacing"/>
              <w:rPr>
                <w:rFonts w:ascii="Arial" w:hAnsi="Arial" w:cs="Arial"/>
                <w:b/>
                <w:sz w:val="20"/>
                <w:szCs w:val="20"/>
              </w:rPr>
            </w:pPr>
            <w:r w:rsidRPr="00B14944">
              <w:rPr>
                <w:rFonts w:ascii="Arial" w:hAnsi="Arial" w:cs="Arial"/>
                <w:b/>
                <w:sz w:val="20"/>
                <w:szCs w:val="20"/>
              </w:rPr>
              <w:t xml:space="preserve">PHYSICS </w:t>
            </w:r>
          </w:p>
          <w:p w:rsidR="00F5560E" w:rsidRPr="00B14944" w:rsidRDefault="00F5560E" w:rsidP="00E434D2">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2.2</w:t>
            </w:r>
            <w:r w:rsidRPr="00B14944">
              <w:rPr>
                <w:rFonts w:ascii="Arial" w:hAnsi="Arial" w:cs="Arial"/>
                <w:color w:val="000000" w:themeColor="text1"/>
                <w:sz w:val="20"/>
                <w:szCs w:val="20"/>
              </w:rPr>
              <w:t>: Analyze the behavior of waves.</w:t>
            </w:r>
          </w:p>
          <w:p w:rsidR="00F5560E" w:rsidRPr="00B14944" w:rsidRDefault="00F5560E" w:rsidP="00E434D2">
            <w:pPr>
              <w:pStyle w:val="NoSpacing"/>
              <w:ind w:left="720" w:hanging="720"/>
              <w:rPr>
                <w:rFonts w:ascii="Arial" w:hAnsi="Arial" w:cs="Arial"/>
                <w:color w:val="000000" w:themeColor="text1"/>
                <w:sz w:val="20"/>
                <w:szCs w:val="20"/>
              </w:rPr>
            </w:pPr>
            <w:r w:rsidRPr="00B14944">
              <w:rPr>
                <w:rFonts w:ascii="Arial" w:hAnsi="Arial" w:cs="Arial"/>
                <w:color w:val="000000" w:themeColor="text1"/>
                <w:sz w:val="20"/>
                <w:szCs w:val="20"/>
              </w:rPr>
              <w:tab/>
              <w:t>2.2.1: Understand the meaning of wavelength, period, frequency, amplitude, and wave velocity.</w:t>
            </w:r>
          </w:p>
          <w:p w:rsidR="00F5560E" w:rsidRPr="00B14944" w:rsidRDefault="00F5560E" w:rsidP="00E434D2">
            <w:pPr>
              <w:pStyle w:val="NoSpacing"/>
              <w:ind w:left="720" w:hanging="720"/>
              <w:rPr>
                <w:rFonts w:ascii="Arial" w:hAnsi="Arial" w:cs="Arial"/>
                <w:color w:val="000000" w:themeColor="text1"/>
                <w:sz w:val="20"/>
                <w:szCs w:val="20"/>
              </w:rPr>
            </w:pPr>
            <w:r w:rsidRPr="00B14944">
              <w:rPr>
                <w:rFonts w:ascii="Arial" w:hAnsi="Arial" w:cs="Arial"/>
                <w:color w:val="000000" w:themeColor="text1"/>
                <w:sz w:val="20"/>
                <w:szCs w:val="20"/>
              </w:rPr>
              <w:tab/>
              <w:t>2.2.2: Analyze wave behaviors in terms of transmission, reflection, refraction, and interference.</w:t>
            </w:r>
          </w:p>
          <w:p w:rsidR="00F5560E" w:rsidRPr="00B14944" w:rsidRDefault="00F5560E" w:rsidP="00E434D2">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2.2.3: Compare sound and light in terms of wave characteristics and behavior.</w:t>
            </w:r>
          </w:p>
          <w:p w:rsidR="00F5560E" w:rsidRPr="00B14944" w:rsidRDefault="00F5560E" w:rsidP="00E434D2">
            <w:pPr>
              <w:pStyle w:val="NoSpacing"/>
              <w:rPr>
                <w:rFonts w:ascii="Arial" w:hAnsi="Arial" w:cs="Arial"/>
                <w:b/>
                <w:sz w:val="20"/>
                <w:szCs w:val="20"/>
              </w:rPr>
            </w:pPr>
            <w:r w:rsidRPr="00B14944">
              <w:rPr>
                <w:rFonts w:ascii="Arial" w:hAnsi="Arial" w:cs="Arial"/>
                <w:b/>
                <w:sz w:val="20"/>
                <w:szCs w:val="20"/>
              </w:rPr>
              <w:t>EARTH/ENVIRONMENTAL SCIENCE</w:t>
            </w:r>
          </w:p>
          <w:p w:rsidR="00F5560E" w:rsidRPr="00B14944" w:rsidRDefault="00F5560E" w:rsidP="00E434D2">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2.2</w:t>
            </w:r>
            <w:r w:rsidRPr="00B14944">
              <w:rPr>
                <w:rFonts w:ascii="Arial" w:hAnsi="Arial" w:cs="Arial"/>
                <w:color w:val="000000" w:themeColor="text1"/>
                <w:sz w:val="20"/>
                <w:szCs w:val="20"/>
              </w:rPr>
              <w:t>: Explain how human influences impact the lithosphere.</w:t>
            </w:r>
          </w:p>
          <w:p w:rsidR="00F5560E" w:rsidRPr="00B14944" w:rsidRDefault="00F5560E" w:rsidP="00E434D2">
            <w:pPr>
              <w:pStyle w:val="NoSpacing"/>
              <w:ind w:left="720"/>
              <w:rPr>
                <w:rFonts w:ascii="Arial" w:hAnsi="Arial" w:cs="Arial"/>
                <w:color w:val="000000" w:themeColor="text1"/>
                <w:sz w:val="20"/>
                <w:szCs w:val="20"/>
              </w:rPr>
            </w:pPr>
            <w:r w:rsidRPr="00B14944">
              <w:rPr>
                <w:rFonts w:ascii="Arial" w:hAnsi="Arial" w:cs="Arial"/>
                <w:color w:val="000000" w:themeColor="text1"/>
                <w:sz w:val="20"/>
                <w:szCs w:val="20"/>
              </w:rPr>
              <w:t>2.2.2: compare various methods humans use to acquire traditional energy sources (such as peat, coal, oil, natural gas, nuclear fission, and wood).</w:t>
            </w:r>
          </w:p>
          <w:p w:rsidR="00F5560E" w:rsidRPr="00B14944" w:rsidRDefault="00F5560E" w:rsidP="00E434D2">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2.5</w:t>
            </w:r>
            <w:r w:rsidRPr="00B14944">
              <w:rPr>
                <w:rFonts w:ascii="Arial" w:hAnsi="Arial" w:cs="Arial"/>
                <w:color w:val="000000" w:themeColor="text1"/>
                <w:sz w:val="20"/>
                <w:szCs w:val="20"/>
              </w:rPr>
              <w:t>: Understand the structure of and processes within our atmosphere.</w:t>
            </w:r>
          </w:p>
          <w:p w:rsidR="00F5560E" w:rsidRPr="00B14944" w:rsidRDefault="00F5560E" w:rsidP="00E434D2">
            <w:pPr>
              <w:pStyle w:val="NoSpacing"/>
              <w:ind w:firstLine="720"/>
              <w:rPr>
                <w:rFonts w:ascii="Arial" w:hAnsi="Arial" w:cs="Arial"/>
                <w:color w:val="000000" w:themeColor="text1"/>
                <w:sz w:val="20"/>
                <w:szCs w:val="20"/>
              </w:rPr>
            </w:pPr>
            <w:r w:rsidRPr="00B14944">
              <w:rPr>
                <w:rFonts w:ascii="Arial" w:hAnsi="Arial" w:cs="Arial"/>
                <w:color w:val="000000" w:themeColor="text1"/>
                <w:sz w:val="20"/>
                <w:szCs w:val="20"/>
              </w:rPr>
              <w:t>2.5.5: Understand how acid rain is formed.</w:t>
            </w:r>
          </w:p>
          <w:p w:rsidR="00F5560E" w:rsidRPr="00B14944" w:rsidRDefault="00F5560E" w:rsidP="00E434D2">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2.6</w:t>
            </w:r>
            <w:r w:rsidRPr="00B14944">
              <w:rPr>
                <w:rFonts w:ascii="Arial" w:hAnsi="Arial" w:cs="Arial"/>
                <w:color w:val="000000" w:themeColor="text1"/>
                <w:sz w:val="20"/>
                <w:szCs w:val="20"/>
              </w:rPr>
              <w:t>: Analyze patterns of global climate change over time.</w:t>
            </w:r>
          </w:p>
          <w:p w:rsidR="00F5560E" w:rsidRPr="00B14944" w:rsidRDefault="00F5560E" w:rsidP="00E434D2">
            <w:pPr>
              <w:pStyle w:val="NoSpacing"/>
              <w:ind w:left="720"/>
              <w:rPr>
                <w:rFonts w:ascii="Arial" w:hAnsi="Arial" w:cs="Arial"/>
                <w:color w:val="000000" w:themeColor="text1"/>
                <w:sz w:val="20"/>
                <w:szCs w:val="20"/>
              </w:rPr>
            </w:pPr>
            <w:r w:rsidRPr="00B14944">
              <w:rPr>
                <w:rFonts w:ascii="Arial" w:hAnsi="Arial" w:cs="Arial"/>
                <w:color w:val="000000" w:themeColor="text1"/>
                <w:sz w:val="20"/>
                <w:szCs w:val="20"/>
              </w:rPr>
              <w:t>2.6.2: Explain changes in global climate due to natural processes (El Nino/La Nina, volcanic eruptions, sunspots, shifts in Earth’s orbit, and carbon dioxide fluctuations).</w:t>
            </w:r>
          </w:p>
          <w:p w:rsidR="00F5560E" w:rsidRPr="00B14944" w:rsidRDefault="00F5560E" w:rsidP="00E434D2">
            <w:pPr>
              <w:pStyle w:val="NoSpacing"/>
              <w:ind w:left="720"/>
              <w:rPr>
                <w:rFonts w:ascii="Arial" w:hAnsi="Arial" w:cs="Arial"/>
                <w:color w:val="000000" w:themeColor="text1"/>
                <w:sz w:val="20"/>
                <w:szCs w:val="20"/>
              </w:rPr>
            </w:pPr>
            <w:r w:rsidRPr="00B14944">
              <w:rPr>
                <w:rFonts w:ascii="Arial" w:hAnsi="Arial" w:cs="Arial"/>
                <w:color w:val="000000" w:themeColor="text1"/>
                <w:sz w:val="20"/>
                <w:szCs w:val="20"/>
              </w:rPr>
              <w:t>2.6.3: Analyze the impacts that human activities have on global climate change (such as burning hydrocarbons, greenhouse effect, and deforestation).</w:t>
            </w:r>
          </w:p>
          <w:p w:rsidR="00F5560E" w:rsidRPr="00B14944" w:rsidRDefault="00F5560E" w:rsidP="00E434D2">
            <w:pPr>
              <w:pStyle w:val="NoSpacing"/>
              <w:rPr>
                <w:rFonts w:ascii="Arial" w:hAnsi="Arial" w:cs="Arial"/>
                <w:b/>
                <w:sz w:val="20"/>
                <w:szCs w:val="20"/>
              </w:rPr>
            </w:pPr>
            <w:r w:rsidRPr="00B14944">
              <w:rPr>
                <w:rFonts w:ascii="Arial" w:hAnsi="Arial" w:cs="Arial"/>
                <w:b/>
                <w:sz w:val="20"/>
                <w:szCs w:val="20"/>
              </w:rPr>
              <w:t>BIOLOGY</w:t>
            </w:r>
          </w:p>
          <w:p w:rsidR="00F5560E" w:rsidRPr="00B14944" w:rsidRDefault="00F5560E" w:rsidP="00E434D2">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4.2</w:t>
            </w:r>
            <w:r w:rsidRPr="00B14944">
              <w:rPr>
                <w:rFonts w:ascii="Arial" w:hAnsi="Arial" w:cs="Arial"/>
                <w:color w:val="000000" w:themeColor="text1"/>
                <w:sz w:val="20"/>
                <w:szCs w:val="20"/>
              </w:rPr>
              <w:t>: Students will understand the impact of human activities on the environment (one generation affects the next).</w:t>
            </w:r>
          </w:p>
          <w:p w:rsidR="00F5560E" w:rsidRPr="00B14944" w:rsidRDefault="00F5560E" w:rsidP="00E434D2">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4.2.1: Infer how human activities may impact climate change.</w:t>
            </w:r>
          </w:p>
          <w:p w:rsidR="00F5560E" w:rsidRPr="00B14944" w:rsidRDefault="00F5560E" w:rsidP="00E434D2">
            <w:pPr>
              <w:pStyle w:val="NoSpacing"/>
              <w:rPr>
                <w:rFonts w:ascii="Arial" w:hAnsi="Arial" w:cs="Arial"/>
                <w:color w:val="000000" w:themeColor="text1"/>
                <w:sz w:val="20"/>
                <w:szCs w:val="20"/>
              </w:rPr>
            </w:pPr>
          </w:p>
        </w:tc>
      </w:tr>
      <w:tr w:rsidR="00F5560E" w:rsidRPr="00B14944" w:rsidTr="00F5560E">
        <w:tc>
          <w:tcPr>
            <w:tcW w:w="2178" w:type="dxa"/>
          </w:tcPr>
          <w:p w:rsidR="00F5560E" w:rsidRPr="00B14944" w:rsidRDefault="00F5560E" w:rsidP="00F705E1">
            <w:pPr>
              <w:pStyle w:val="NoSpacing"/>
              <w:rPr>
                <w:rFonts w:ascii="Arial" w:hAnsi="Arial" w:cs="Arial"/>
                <w:b/>
                <w:color w:val="000000" w:themeColor="text1"/>
                <w:sz w:val="20"/>
                <w:szCs w:val="20"/>
              </w:rPr>
            </w:pPr>
          </w:p>
        </w:tc>
        <w:tc>
          <w:tcPr>
            <w:tcW w:w="8838" w:type="dxa"/>
            <w:gridSpan w:val="4"/>
          </w:tcPr>
          <w:p w:rsidR="00F5560E" w:rsidRPr="00B14944" w:rsidRDefault="00F5560E" w:rsidP="00F705E1">
            <w:pPr>
              <w:pStyle w:val="NoSpacing"/>
              <w:rPr>
                <w:rFonts w:ascii="Arial" w:hAnsi="Arial" w:cs="Arial"/>
                <w:b/>
                <w:color w:val="000000" w:themeColor="text1"/>
                <w:sz w:val="20"/>
                <w:szCs w:val="20"/>
              </w:rPr>
            </w:pPr>
            <w:r w:rsidRPr="00B14944">
              <w:rPr>
                <w:rFonts w:ascii="Arial" w:hAnsi="Arial" w:cs="Arial"/>
                <w:sz w:val="20"/>
                <w:szCs w:val="20"/>
              </w:rPr>
              <w:t>International Baccalaureate Curriculum</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2.2</w:t>
            </w:r>
            <w:r w:rsidRPr="00B14944">
              <w:rPr>
                <w:rFonts w:ascii="Arial" w:hAnsi="Arial" w:cs="Arial"/>
                <w:color w:val="000000" w:themeColor="text1"/>
                <w:sz w:val="20"/>
                <w:szCs w:val="20"/>
              </w:rPr>
              <w:t>: The Mass Spectrometer</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2.2.1: Describe and explain the operation of a mass spectrometer.</w:t>
            </w:r>
          </w:p>
          <w:p w:rsidR="00F5560E" w:rsidRPr="00B14944" w:rsidRDefault="00F5560E" w:rsidP="00F705E1">
            <w:pPr>
              <w:pStyle w:val="NoSpacing"/>
              <w:ind w:left="720"/>
              <w:rPr>
                <w:rFonts w:ascii="Arial" w:hAnsi="Arial" w:cs="Arial"/>
                <w:color w:val="000000" w:themeColor="text1"/>
                <w:sz w:val="20"/>
                <w:szCs w:val="20"/>
              </w:rPr>
            </w:pPr>
            <w:r w:rsidRPr="00B14944">
              <w:rPr>
                <w:rFonts w:ascii="Arial" w:hAnsi="Arial" w:cs="Arial"/>
                <w:color w:val="000000" w:themeColor="text1"/>
                <w:sz w:val="20"/>
                <w:szCs w:val="20"/>
              </w:rPr>
              <w:t xml:space="preserve">2.2.2: Describe how the mass spectrometer may be used to determine relative atomic mass using the </w:t>
            </w:r>
            <w:r w:rsidRPr="00B14944">
              <w:rPr>
                <w:rFonts w:ascii="Arial" w:hAnsi="Arial" w:cs="Arial"/>
                <w:color w:val="000000" w:themeColor="text1"/>
                <w:sz w:val="20"/>
                <w:szCs w:val="20"/>
                <w:vertAlign w:val="superscript"/>
              </w:rPr>
              <w:t>12</w:t>
            </w:r>
            <w:r w:rsidRPr="00B14944">
              <w:rPr>
                <w:rFonts w:ascii="Arial" w:hAnsi="Arial" w:cs="Arial"/>
                <w:color w:val="000000" w:themeColor="text1"/>
                <w:sz w:val="20"/>
                <w:szCs w:val="20"/>
              </w:rPr>
              <w:t>C scale.</w:t>
            </w:r>
          </w:p>
          <w:p w:rsidR="00F5560E" w:rsidRPr="00B14944" w:rsidRDefault="00F5560E" w:rsidP="00F705E1">
            <w:pPr>
              <w:pStyle w:val="NoSpacing"/>
              <w:ind w:left="720"/>
              <w:rPr>
                <w:rFonts w:ascii="Arial" w:hAnsi="Arial" w:cs="Arial"/>
                <w:color w:val="000000" w:themeColor="text1"/>
                <w:sz w:val="20"/>
                <w:szCs w:val="20"/>
              </w:rPr>
            </w:pPr>
            <w:r w:rsidRPr="00B14944">
              <w:rPr>
                <w:rFonts w:ascii="Arial" w:hAnsi="Arial" w:cs="Arial"/>
                <w:color w:val="000000" w:themeColor="text1"/>
                <w:sz w:val="20"/>
                <w:szCs w:val="20"/>
              </w:rPr>
              <w:t>2.2.3: Calculate non-integer relative atomic masses and abundance of isotopes from given data.</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E1</w:t>
            </w:r>
            <w:r w:rsidRPr="00B14944">
              <w:rPr>
                <w:rFonts w:ascii="Arial" w:hAnsi="Arial" w:cs="Arial"/>
                <w:color w:val="000000" w:themeColor="text1"/>
                <w:sz w:val="20"/>
                <w:szCs w:val="20"/>
              </w:rPr>
              <w:t>: Air Pollution</w:t>
            </w:r>
          </w:p>
          <w:p w:rsidR="00F5560E" w:rsidRPr="00B14944" w:rsidRDefault="00F5560E" w:rsidP="00F705E1">
            <w:pPr>
              <w:pStyle w:val="NoSpacing"/>
              <w:ind w:left="720"/>
              <w:rPr>
                <w:rFonts w:ascii="Arial" w:hAnsi="Arial" w:cs="Arial"/>
                <w:color w:val="000000" w:themeColor="text1"/>
                <w:sz w:val="20"/>
                <w:szCs w:val="20"/>
              </w:rPr>
            </w:pPr>
            <w:r w:rsidRPr="00B14944">
              <w:rPr>
                <w:rFonts w:ascii="Arial" w:hAnsi="Arial" w:cs="Arial"/>
                <w:color w:val="000000" w:themeColor="text1"/>
                <w:sz w:val="20"/>
                <w:szCs w:val="20"/>
              </w:rPr>
              <w:t>E1.1: Describe the main sources of carbon monoxide (CO), oxides of nitrogen (NO</w:t>
            </w:r>
            <w:r w:rsidRPr="00B14944">
              <w:rPr>
                <w:rFonts w:ascii="Arial" w:hAnsi="Arial" w:cs="Arial"/>
                <w:color w:val="000000" w:themeColor="text1"/>
                <w:sz w:val="20"/>
                <w:szCs w:val="20"/>
                <w:vertAlign w:val="subscript"/>
              </w:rPr>
              <w:t>x</w:t>
            </w:r>
            <w:r w:rsidRPr="00B14944">
              <w:rPr>
                <w:rFonts w:ascii="Arial" w:hAnsi="Arial" w:cs="Arial"/>
                <w:color w:val="000000" w:themeColor="text1"/>
                <w:sz w:val="20"/>
                <w:szCs w:val="20"/>
              </w:rPr>
              <w:t xml:space="preserve">), </w:t>
            </w:r>
            <w:r w:rsidRPr="00B14944">
              <w:rPr>
                <w:rFonts w:ascii="Arial" w:hAnsi="Arial" w:cs="Arial"/>
                <w:color w:val="000000" w:themeColor="text1"/>
                <w:sz w:val="20"/>
                <w:szCs w:val="20"/>
              </w:rPr>
              <w:lastRenderedPageBreak/>
              <w:t>oxides of sulfur (SO</w:t>
            </w:r>
            <w:r w:rsidRPr="00B14944">
              <w:rPr>
                <w:rFonts w:ascii="Arial" w:hAnsi="Arial" w:cs="Arial"/>
                <w:color w:val="000000" w:themeColor="text1"/>
                <w:sz w:val="20"/>
                <w:szCs w:val="20"/>
                <w:vertAlign w:val="subscript"/>
              </w:rPr>
              <w:t>x</w:t>
            </w:r>
            <w:r w:rsidRPr="00B14944">
              <w:rPr>
                <w:rFonts w:ascii="Arial" w:hAnsi="Arial" w:cs="Arial"/>
                <w:color w:val="000000" w:themeColor="text1"/>
                <w:sz w:val="20"/>
                <w:szCs w:val="20"/>
              </w:rPr>
              <w:t>), particulates and volatile organic compounds (VOCs) in the atmosphere.</w:t>
            </w:r>
          </w:p>
          <w:p w:rsidR="00F5560E" w:rsidRPr="00B14944" w:rsidRDefault="00F5560E" w:rsidP="00F705E1">
            <w:pPr>
              <w:pStyle w:val="NoSpacing"/>
              <w:ind w:firstLine="720"/>
              <w:rPr>
                <w:rFonts w:ascii="Arial" w:hAnsi="Arial" w:cs="Arial"/>
                <w:color w:val="000000" w:themeColor="text1"/>
                <w:sz w:val="20"/>
                <w:szCs w:val="20"/>
              </w:rPr>
            </w:pPr>
            <w:r w:rsidRPr="00B14944">
              <w:rPr>
                <w:rFonts w:ascii="Arial" w:hAnsi="Arial" w:cs="Arial"/>
                <w:color w:val="000000" w:themeColor="text1"/>
                <w:sz w:val="20"/>
                <w:szCs w:val="20"/>
              </w:rPr>
              <w:t>E1.2: Evaluate current methods for the reduction of air pollution.</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E2</w:t>
            </w:r>
            <w:r w:rsidRPr="00B14944">
              <w:rPr>
                <w:rFonts w:ascii="Arial" w:hAnsi="Arial" w:cs="Arial"/>
                <w:color w:val="000000" w:themeColor="text1"/>
                <w:sz w:val="20"/>
                <w:szCs w:val="20"/>
              </w:rPr>
              <w:t>: Acid Deposition:</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E2.1: State what is meant by the term acid deposition and outline its origins.</w:t>
            </w:r>
          </w:p>
          <w:p w:rsidR="00F5560E" w:rsidRPr="00B14944" w:rsidRDefault="00F5560E" w:rsidP="00F705E1">
            <w:pPr>
              <w:pStyle w:val="NoSpacing"/>
              <w:ind w:left="720"/>
              <w:rPr>
                <w:rFonts w:ascii="Arial" w:hAnsi="Arial" w:cs="Arial"/>
                <w:color w:val="000000" w:themeColor="text1"/>
                <w:sz w:val="20"/>
                <w:szCs w:val="20"/>
              </w:rPr>
            </w:pPr>
            <w:r w:rsidRPr="00B14944">
              <w:rPr>
                <w:rFonts w:ascii="Arial" w:hAnsi="Arial" w:cs="Arial"/>
                <w:color w:val="000000" w:themeColor="text1"/>
                <w:sz w:val="20"/>
                <w:szCs w:val="20"/>
              </w:rPr>
              <w:t>E2.2: Discuss the environmental effects of acid deposition and possible methods to counteract them.</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E3</w:t>
            </w:r>
            <w:r w:rsidRPr="00B14944">
              <w:rPr>
                <w:rFonts w:ascii="Arial" w:hAnsi="Arial" w:cs="Arial"/>
                <w:color w:val="000000" w:themeColor="text1"/>
                <w:sz w:val="20"/>
                <w:szCs w:val="20"/>
              </w:rPr>
              <w:t>: Greenhouse Effect</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E3.1: Describe the greenhouse effect.</w:t>
            </w:r>
          </w:p>
          <w:p w:rsidR="00F5560E" w:rsidRPr="00B14944" w:rsidRDefault="00F5560E" w:rsidP="00F705E1">
            <w:pPr>
              <w:pStyle w:val="NoSpacing"/>
              <w:ind w:left="720" w:hanging="720"/>
              <w:rPr>
                <w:rFonts w:ascii="Arial" w:hAnsi="Arial" w:cs="Arial"/>
                <w:color w:val="000000" w:themeColor="text1"/>
                <w:sz w:val="20"/>
                <w:szCs w:val="20"/>
              </w:rPr>
            </w:pPr>
            <w:r w:rsidRPr="00B14944">
              <w:rPr>
                <w:rFonts w:ascii="Arial" w:hAnsi="Arial" w:cs="Arial"/>
                <w:color w:val="000000" w:themeColor="text1"/>
                <w:sz w:val="20"/>
                <w:szCs w:val="20"/>
              </w:rPr>
              <w:tab/>
              <w:t>E3.2: List the main greenhouse gases and their sources, and discuss their relative effects.</w:t>
            </w:r>
          </w:p>
          <w:p w:rsidR="00F5560E" w:rsidRPr="00B14944" w:rsidRDefault="00F5560E" w:rsidP="00F705E1">
            <w:pPr>
              <w:pStyle w:val="NoSpacing"/>
              <w:ind w:left="720" w:hanging="720"/>
              <w:rPr>
                <w:rFonts w:ascii="Arial" w:hAnsi="Arial" w:cs="Arial"/>
                <w:color w:val="000000" w:themeColor="text1"/>
                <w:sz w:val="20"/>
                <w:szCs w:val="20"/>
              </w:rPr>
            </w:pPr>
            <w:r w:rsidRPr="00B14944">
              <w:rPr>
                <w:rFonts w:ascii="Arial" w:hAnsi="Arial" w:cs="Arial"/>
                <w:color w:val="000000" w:themeColor="text1"/>
                <w:sz w:val="20"/>
                <w:szCs w:val="20"/>
              </w:rPr>
              <w:tab/>
              <w:t>E3.3: Discuss the influence of increasing amounts of greenhouse gases on the atmosphere.</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E4</w:t>
            </w:r>
            <w:r w:rsidRPr="00B14944">
              <w:rPr>
                <w:rFonts w:ascii="Arial" w:hAnsi="Arial" w:cs="Arial"/>
                <w:color w:val="000000" w:themeColor="text1"/>
                <w:sz w:val="20"/>
                <w:szCs w:val="20"/>
              </w:rPr>
              <w:t>: Ozone Depletion</w:t>
            </w:r>
          </w:p>
          <w:p w:rsidR="00F5560E" w:rsidRPr="00B14944" w:rsidRDefault="00F5560E" w:rsidP="00F705E1">
            <w:pPr>
              <w:pStyle w:val="NoSpacing"/>
              <w:ind w:left="720" w:hanging="720"/>
              <w:rPr>
                <w:rFonts w:ascii="Arial" w:hAnsi="Arial" w:cs="Arial"/>
                <w:color w:val="000000" w:themeColor="text1"/>
                <w:sz w:val="20"/>
                <w:szCs w:val="20"/>
              </w:rPr>
            </w:pPr>
            <w:r w:rsidRPr="00B14944">
              <w:rPr>
                <w:rFonts w:ascii="Arial" w:hAnsi="Arial" w:cs="Arial"/>
                <w:color w:val="000000" w:themeColor="text1"/>
                <w:sz w:val="20"/>
                <w:szCs w:val="20"/>
              </w:rPr>
              <w:tab/>
              <w:t>E4.1: Describe the formation and depletion of ozone in the stratosphere by natural processes.</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E4.2: List the ozone depleting pollutants and their sources.</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E4.3: Discuss the alternatives to CFCs in terms of their properties.</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E9</w:t>
            </w:r>
            <w:r w:rsidRPr="00B14944">
              <w:rPr>
                <w:rFonts w:ascii="Arial" w:hAnsi="Arial" w:cs="Arial"/>
                <w:color w:val="000000" w:themeColor="text1"/>
                <w:sz w:val="20"/>
                <w:szCs w:val="20"/>
              </w:rPr>
              <w:t>: Ozone Depletion</w:t>
            </w:r>
          </w:p>
          <w:p w:rsidR="00F5560E" w:rsidRPr="00B14944" w:rsidRDefault="00F5560E" w:rsidP="00F705E1">
            <w:pPr>
              <w:pStyle w:val="NoSpacing"/>
              <w:ind w:left="720" w:hanging="720"/>
              <w:rPr>
                <w:rFonts w:ascii="Arial" w:hAnsi="Arial" w:cs="Arial"/>
                <w:color w:val="000000" w:themeColor="text1"/>
                <w:sz w:val="20"/>
                <w:szCs w:val="20"/>
              </w:rPr>
            </w:pPr>
            <w:r w:rsidRPr="00B14944">
              <w:rPr>
                <w:rFonts w:ascii="Arial" w:hAnsi="Arial" w:cs="Arial"/>
                <w:color w:val="000000" w:themeColor="text1"/>
                <w:sz w:val="20"/>
                <w:szCs w:val="20"/>
              </w:rPr>
              <w:tab/>
              <w:t>E9.1: Explain the dependence of O</w:t>
            </w:r>
            <w:r w:rsidRPr="00B14944">
              <w:rPr>
                <w:rFonts w:ascii="Arial" w:hAnsi="Arial" w:cs="Arial"/>
                <w:color w:val="000000" w:themeColor="text1"/>
                <w:sz w:val="20"/>
                <w:szCs w:val="20"/>
                <w:vertAlign w:val="subscript"/>
              </w:rPr>
              <w:t>2</w:t>
            </w:r>
            <w:r w:rsidRPr="00B14944">
              <w:rPr>
                <w:rFonts w:ascii="Arial" w:hAnsi="Arial" w:cs="Arial"/>
                <w:color w:val="000000" w:themeColor="text1"/>
                <w:sz w:val="20"/>
                <w:szCs w:val="20"/>
              </w:rPr>
              <w:t xml:space="preserve"> and O</w:t>
            </w:r>
            <w:r w:rsidRPr="00B14944">
              <w:rPr>
                <w:rFonts w:ascii="Arial" w:hAnsi="Arial" w:cs="Arial"/>
                <w:color w:val="000000" w:themeColor="text1"/>
                <w:sz w:val="20"/>
                <w:szCs w:val="20"/>
                <w:vertAlign w:val="subscript"/>
              </w:rPr>
              <w:t>3</w:t>
            </w:r>
            <w:r w:rsidRPr="00B14944">
              <w:rPr>
                <w:rFonts w:ascii="Arial" w:hAnsi="Arial" w:cs="Arial"/>
                <w:color w:val="000000" w:themeColor="text1"/>
                <w:sz w:val="20"/>
                <w:szCs w:val="20"/>
              </w:rPr>
              <w:t xml:space="preserve"> dissociation on the wavelength of light.</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E9.2: Describe the mechanism in the catalysis of O</w:t>
            </w:r>
            <w:r w:rsidRPr="00B14944">
              <w:rPr>
                <w:rFonts w:ascii="Arial" w:hAnsi="Arial" w:cs="Arial"/>
                <w:color w:val="000000" w:themeColor="text1"/>
                <w:sz w:val="20"/>
                <w:szCs w:val="20"/>
                <w:vertAlign w:val="subscript"/>
              </w:rPr>
              <w:t>3</w:t>
            </w:r>
            <w:r w:rsidRPr="00B14944">
              <w:rPr>
                <w:rFonts w:ascii="Arial" w:hAnsi="Arial" w:cs="Arial"/>
                <w:color w:val="000000" w:themeColor="text1"/>
                <w:sz w:val="20"/>
                <w:szCs w:val="20"/>
              </w:rPr>
              <w:t xml:space="preserve"> depletion by CFCs and NO</w:t>
            </w:r>
            <w:r w:rsidRPr="00B14944">
              <w:rPr>
                <w:rFonts w:ascii="Arial" w:hAnsi="Arial" w:cs="Arial"/>
                <w:color w:val="000000" w:themeColor="text1"/>
                <w:sz w:val="20"/>
                <w:szCs w:val="20"/>
                <w:vertAlign w:val="subscript"/>
              </w:rPr>
              <w:t>x</w:t>
            </w:r>
            <w:r w:rsidRPr="00B14944">
              <w:rPr>
                <w:rFonts w:ascii="Arial" w:hAnsi="Arial" w:cs="Arial"/>
                <w:color w:val="000000" w:themeColor="text1"/>
                <w:sz w:val="20"/>
                <w:szCs w:val="20"/>
              </w:rPr>
              <w:t>.</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E9.3: Outline the reasons for greater ozone depletion in polar regions.</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E10</w:t>
            </w:r>
            <w:r w:rsidRPr="00B14944">
              <w:rPr>
                <w:rFonts w:ascii="Arial" w:hAnsi="Arial" w:cs="Arial"/>
                <w:color w:val="000000" w:themeColor="text1"/>
                <w:sz w:val="20"/>
                <w:szCs w:val="20"/>
              </w:rPr>
              <w:t>: Smog</w:t>
            </w:r>
          </w:p>
          <w:p w:rsidR="00F5560E" w:rsidRPr="00B14944" w:rsidRDefault="00F5560E" w:rsidP="00F705E1">
            <w:pPr>
              <w:pStyle w:val="NoSpacing"/>
              <w:ind w:left="720"/>
              <w:rPr>
                <w:rFonts w:ascii="Arial" w:hAnsi="Arial" w:cs="Arial"/>
                <w:color w:val="000000" w:themeColor="text1"/>
                <w:sz w:val="20"/>
                <w:szCs w:val="20"/>
              </w:rPr>
            </w:pPr>
            <w:r w:rsidRPr="00B14944">
              <w:rPr>
                <w:rFonts w:ascii="Arial" w:hAnsi="Arial" w:cs="Arial"/>
                <w:color w:val="000000" w:themeColor="text1"/>
                <w:sz w:val="20"/>
                <w:szCs w:val="20"/>
              </w:rPr>
              <w:t>E10.1: State the source of primary pollutants and the conditions necessary for the formation of photochemical smog.</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E10.2: Outline the formation of secondary pollutants in photochemical smog.</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b/>
                <w:color w:val="000000" w:themeColor="text1"/>
                <w:sz w:val="20"/>
                <w:szCs w:val="20"/>
              </w:rPr>
              <w:t>Standard E11</w:t>
            </w:r>
            <w:r w:rsidRPr="00B14944">
              <w:rPr>
                <w:rFonts w:ascii="Arial" w:hAnsi="Arial" w:cs="Arial"/>
                <w:color w:val="000000" w:themeColor="text1"/>
                <w:sz w:val="20"/>
                <w:szCs w:val="20"/>
              </w:rPr>
              <w:t>: Acid Deposition</w:t>
            </w:r>
          </w:p>
          <w:p w:rsidR="00F5560E" w:rsidRPr="00B14944" w:rsidRDefault="00F5560E" w:rsidP="00F705E1">
            <w:pPr>
              <w:pStyle w:val="NoSpacing"/>
              <w:ind w:left="720"/>
              <w:rPr>
                <w:rFonts w:ascii="Arial" w:hAnsi="Arial" w:cs="Arial"/>
                <w:color w:val="000000" w:themeColor="text1"/>
                <w:sz w:val="20"/>
                <w:szCs w:val="20"/>
              </w:rPr>
            </w:pPr>
            <w:r w:rsidRPr="00B14944">
              <w:rPr>
                <w:rFonts w:ascii="Arial" w:hAnsi="Arial" w:cs="Arial"/>
                <w:color w:val="000000" w:themeColor="text1"/>
                <w:sz w:val="20"/>
                <w:szCs w:val="20"/>
              </w:rPr>
              <w:t>E11.1: Describe the mechanism of acid deposition caused by the oxides of nitrogen and oxides of sulfur.</w:t>
            </w:r>
          </w:p>
          <w:p w:rsidR="00F5560E" w:rsidRPr="00B14944" w:rsidRDefault="00F5560E" w:rsidP="00F705E1">
            <w:pPr>
              <w:pStyle w:val="NoSpacing"/>
              <w:rPr>
                <w:rFonts w:ascii="Arial" w:hAnsi="Arial" w:cs="Arial"/>
                <w:color w:val="000000" w:themeColor="text1"/>
                <w:sz w:val="20"/>
                <w:szCs w:val="20"/>
              </w:rPr>
            </w:pPr>
            <w:r w:rsidRPr="00B14944">
              <w:rPr>
                <w:rFonts w:ascii="Arial" w:hAnsi="Arial" w:cs="Arial"/>
                <w:color w:val="000000" w:themeColor="text1"/>
                <w:sz w:val="20"/>
                <w:szCs w:val="20"/>
              </w:rPr>
              <w:tab/>
              <w:t>E11.2: Explain the role of ammonia in acid deposition.</w:t>
            </w:r>
          </w:p>
        </w:tc>
      </w:tr>
      <w:tr w:rsidR="00F5560E" w:rsidRPr="00B14944" w:rsidTr="00F5560E">
        <w:tc>
          <w:tcPr>
            <w:tcW w:w="2178" w:type="dxa"/>
            <w:tcBorders>
              <w:right w:val="nil"/>
            </w:tcBorders>
          </w:tcPr>
          <w:p w:rsidR="00F5560E" w:rsidRPr="00B14944" w:rsidRDefault="00F5560E" w:rsidP="00F70D2C">
            <w:pPr>
              <w:rPr>
                <w:rFonts w:ascii="Arial" w:hAnsi="Arial" w:cs="Arial"/>
                <w:sz w:val="20"/>
                <w:szCs w:val="20"/>
              </w:rPr>
            </w:pPr>
            <w:r w:rsidRPr="00B14944">
              <w:rPr>
                <w:rFonts w:ascii="Arial" w:hAnsi="Arial" w:cs="Arial"/>
                <w:b/>
                <w:sz w:val="20"/>
                <w:szCs w:val="20"/>
              </w:rPr>
              <w:lastRenderedPageBreak/>
              <w:t>Classroom Time Required</w:t>
            </w:r>
          </w:p>
        </w:tc>
        <w:tc>
          <w:tcPr>
            <w:tcW w:w="4727" w:type="dxa"/>
            <w:tcBorders>
              <w:right w:val="nil"/>
            </w:tcBorders>
          </w:tcPr>
          <w:p w:rsidR="00F5560E" w:rsidRPr="00B14944" w:rsidRDefault="00F5560E" w:rsidP="00F70D2C">
            <w:pPr>
              <w:rPr>
                <w:rFonts w:ascii="Arial" w:hAnsi="Arial" w:cs="Arial"/>
                <w:sz w:val="20"/>
                <w:szCs w:val="20"/>
              </w:rPr>
            </w:pPr>
            <w:r w:rsidRPr="00B14944">
              <w:rPr>
                <w:rFonts w:ascii="Arial" w:hAnsi="Arial" w:cs="Arial"/>
                <w:sz w:val="20"/>
                <w:szCs w:val="20"/>
              </w:rPr>
              <w:t>Two 90-minute class periods</w:t>
            </w:r>
          </w:p>
        </w:tc>
        <w:tc>
          <w:tcPr>
            <w:tcW w:w="1460" w:type="dxa"/>
            <w:gridSpan w:val="2"/>
            <w:tcBorders>
              <w:left w:val="nil"/>
              <w:right w:val="nil"/>
            </w:tcBorders>
          </w:tcPr>
          <w:p w:rsidR="00F5560E" w:rsidRPr="00B14944" w:rsidRDefault="00F5560E" w:rsidP="00F70D2C">
            <w:pPr>
              <w:jc w:val="center"/>
              <w:rPr>
                <w:rFonts w:ascii="Arial" w:hAnsi="Arial" w:cs="Arial"/>
                <w:sz w:val="20"/>
                <w:szCs w:val="20"/>
              </w:rPr>
            </w:pPr>
            <w:r w:rsidRPr="00B14944">
              <w:rPr>
                <w:rFonts w:ascii="Arial" w:hAnsi="Arial" w:cs="Arial"/>
                <w:sz w:val="20"/>
                <w:szCs w:val="20"/>
              </w:rPr>
              <w:t>Or</w:t>
            </w:r>
          </w:p>
        </w:tc>
        <w:tc>
          <w:tcPr>
            <w:tcW w:w="2651" w:type="dxa"/>
            <w:tcBorders>
              <w:left w:val="nil"/>
            </w:tcBorders>
          </w:tcPr>
          <w:p w:rsidR="00F5560E" w:rsidRPr="00B14944" w:rsidRDefault="00F5560E" w:rsidP="00F70D2C">
            <w:pPr>
              <w:rPr>
                <w:rFonts w:ascii="Arial" w:hAnsi="Arial" w:cs="Arial"/>
                <w:sz w:val="20"/>
                <w:szCs w:val="20"/>
              </w:rPr>
            </w:pPr>
            <w:r w:rsidRPr="00B14944">
              <w:rPr>
                <w:rFonts w:ascii="Arial" w:hAnsi="Arial" w:cs="Arial"/>
                <w:sz w:val="20"/>
                <w:szCs w:val="20"/>
              </w:rPr>
              <w:t>Four 45-minute Class Periods</w:t>
            </w:r>
          </w:p>
        </w:tc>
      </w:tr>
      <w:tr w:rsidR="00F5560E" w:rsidRPr="00B14944" w:rsidTr="00F5560E">
        <w:tc>
          <w:tcPr>
            <w:tcW w:w="2178" w:type="dxa"/>
          </w:tcPr>
          <w:p w:rsidR="00F5560E" w:rsidRPr="00B14944" w:rsidRDefault="00F5560E" w:rsidP="00F5560E">
            <w:pPr>
              <w:spacing w:before="60"/>
              <w:rPr>
                <w:rFonts w:ascii="Arial" w:hAnsi="Arial" w:cs="Arial"/>
                <w:sz w:val="20"/>
                <w:szCs w:val="20"/>
                <w:u w:val="single"/>
              </w:rPr>
            </w:pPr>
            <w:r w:rsidRPr="00B14944">
              <w:rPr>
                <w:rFonts w:ascii="Arial" w:hAnsi="Arial" w:cs="Arial"/>
                <w:b/>
                <w:sz w:val="20"/>
                <w:szCs w:val="20"/>
              </w:rPr>
              <w:t>Materials Needed</w:t>
            </w:r>
          </w:p>
        </w:tc>
        <w:tc>
          <w:tcPr>
            <w:tcW w:w="8838" w:type="dxa"/>
            <w:gridSpan w:val="4"/>
          </w:tcPr>
          <w:p w:rsidR="00F5560E" w:rsidRPr="00B14944" w:rsidRDefault="00F5560E" w:rsidP="00F70D2C">
            <w:pPr>
              <w:pStyle w:val="ListParagraph"/>
              <w:numPr>
                <w:ilvl w:val="0"/>
                <w:numId w:val="2"/>
              </w:numPr>
              <w:spacing w:before="60"/>
              <w:ind w:left="252" w:hanging="180"/>
              <w:rPr>
                <w:rFonts w:ascii="Arial" w:hAnsi="Arial" w:cs="Arial"/>
                <w:sz w:val="20"/>
                <w:szCs w:val="20"/>
                <w:u w:val="single"/>
              </w:rPr>
            </w:pPr>
            <w:r w:rsidRPr="00B14944">
              <w:rPr>
                <w:rFonts w:ascii="Arial" w:hAnsi="Arial" w:cs="Arial"/>
                <w:sz w:val="20"/>
                <w:szCs w:val="20"/>
                <w:u w:val="single"/>
              </w:rPr>
              <w:t>Global Warming: The Signs and the Science</w:t>
            </w:r>
            <w:r w:rsidRPr="00B14944">
              <w:rPr>
                <w:rFonts w:ascii="Arial" w:hAnsi="Arial" w:cs="Arial"/>
                <w:sz w:val="20"/>
                <w:szCs w:val="20"/>
              </w:rPr>
              <w:t xml:space="preserve"> (video)</w:t>
            </w:r>
          </w:p>
          <w:p w:rsidR="00F5560E" w:rsidRPr="00B14944" w:rsidRDefault="00F5560E" w:rsidP="00F00652">
            <w:pPr>
              <w:pStyle w:val="ListParagraph"/>
              <w:numPr>
                <w:ilvl w:val="0"/>
                <w:numId w:val="2"/>
              </w:numPr>
              <w:spacing w:before="60"/>
              <w:ind w:left="252" w:hanging="180"/>
              <w:rPr>
                <w:rFonts w:ascii="Arial" w:hAnsi="Arial" w:cs="Arial"/>
                <w:color w:val="000000" w:themeColor="text1"/>
                <w:sz w:val="20"/>
                <w:szCs w:val="20"/>
              </w:rPr>
            </w:pPr>
            <w:r w:rsidRPr="00B14944">
              <w:rPr>
                <w:rFonts w:ascii="Arial" w:hAnsi="Arial" w:cs="Arial"/>
                <w:sz w:val="20"/>
                <w:szCs w:val="20"/>
              </w:rPr>
              <w:t>NOAA articles on climate change (See</w:t>
            </w:r>
            <w:r w:rsidRPr="00B14944">
              <w:rPr>
                <w:rFonts w:ascii="Arial" w:hAnsi="Arial" w:cs="Arial"/>
                <w:color w:val="FF0000"/>
                <w:sz w:val="20"/>
                <w:szCs w:val="20"/>
              </w:rPr>
              <w:t xml:space="preserve"> </w:t>
            </w:r>
            <w:r w:rsidRPr="00B14944">
              <w:rPr>
                <w:rFonts w:ascii="Arial" w:hAnsi="Arial" w:cs="Arial"/>
                <w:color w:val="000000" w:themeColor="text1"/>
                <w:sz w:val="20"/>
                <w:szCs w:val="20"/>
              </w:rPr>
              <w:t>Websites and Resources )</w:t>
            </w:r>
          </w:p>
          <w:p w:rsidR="00F5560E" w:rsidRPr="00B14944" w:rsidRDefault="00F5560E" w:rsidP="00F70D2C">
            <w:pPr>
              <w:pStyle w:val="ListParagraph"/>
              <w:numPr>
                <w:ilvl w:val="0"/>
                <w:numId w:val="2"/>
              </w:numPr>
              <w:spacing w:before="60"/>
              <w:ind w:left="252" w:hanging="180"/>
              <w:rPr>
                <w:rFonts w:ascii="Arial" w:hAnsi="Arial" w:cs="Arial"/>
                <w:sz w:val="20"/>
                <w:szCs w:val="20"/>
              </w:rPr>
            </w:pPr>
            <w:r w:rsidRPr="00B14944">
              <w:rPr>
                <w:rFonts w:ascii="Arial" w:hAnsi="Arial" w:cs="Arial"/>
                <w:sz w:val="20"/>
                <w:szCs w:val="20"/>
              </w:rPr>
              <w:t>“Economic Developer’s Guide to Renewable Energy” (File attached)</w:t>
            </w:r>
          </w:p>
          <w:p w:rsidR="00F5560E" w:rsidRPr="00B14944" w:rsidRDefault="00F5560E" w:rsidP="00F70D2C">
            <w:pPr>
              <w:pStyle w:val="ListParagraph"/>
              <w:numPr>
                <w:ilvl w:val="0"/>
                <w:numId w:val="2"/>
              </w:numPr>
              <w:spacing w:before="60"/>
              <w:ind w:left="252" w:hanging="180"/>
              <w:rPr>
                <w:rFonts w:ascii="Arial" w:hAnsi="Arial" w:cs="Arial"/>
                <w:color w:val="FF0000"/>
                <w:sz w:val="20"/>
                <w:szCs w:val="20"/>
              </w:rPr>
            </w:pPr>
            <w:r w:rsidRPr="00B14944">
              <w:rPr>
                <w:rFonts w:ascii="Arial" w:hAnsi="Arial" w:cs="Arial"/>
                <w:sz w:val="20"/>
                <w:szCs w:val="20"/>
              </w:rPr>
              <w:t>The teacher should make a “Favorites” folder on Internet Explorer that has all the internet sites needed for this project.</w:t>
            </w:r>
          </w:p>
          <w:p w:rsidR="00F5560E" w:rsidRPr="00B14944" w:rsidRDefault="00F5560E" w:rsidP="00F00652">
            <w:pPr>
              <w:pStyle w:val="ListParagraph"/>
              <w:numPr>
                <w:ilvl w:val="0"/>
                <w:numId w:val="2"/>
              </w:numPr>
              <w:spacing w:before="60"/>
              <w:ind w:left="252" w:hanging="180"/>
              <w:rPr>
                <w:rFonts w:ascii="Arial" w:hAnsi="Arial" w:cs="Arial"/>
                <w:sz w:val="20"/>
                <w:szCs w:val="20"/>
              </w:rPr>
            </w:pPr>
            <w:r w:rsidRPr="00B14944">
              <w:rPr>
                <w:rFonts w:ascii="Arial" w:hAnsi="Arial" w:cs="Arial"/>
                <w:sz w:val="20"/>
                <w:szCs w:val="20"/>
              </w:rPr>
              <w:t>Sample research data (Files attached)</w:t>
            </w:r>
          </w:p>
        </w:tc>
      </w:tr>
      <w:tr w:rsidR="00F5560E" w:rsidRPr="00B14944" w:rsidTr="00F5560E">
        <w:tc>
          <w:tcPr>
            <w:tcW w:w="2178" w:type="dxa"/>
          </w:tcPr>
          <w:p w:rsidR="00F5560E" w:rsidRPr="00B14944" w:rsidRDefault="00F5560E" w:rsidP="00F5560E">
            <w:pPr>
              <w:rPr>
                <w:rFonts w:ascii="Arial" w:hAnsi="Arial" w:cs="Arial"/>
                <w:sz w:val="20"/>
                <w:szCs w:val="20"/>
              </w:rPr>
            </w:pPr>
            <w:r w:rsidRPr="00B14944">
              <w:rPr>
                <w:rFonts w:ascii="Arial" w:hAnsi="Arial" w:cs="Arial"/>
                <w:b/>
                <w:sz w:val="20"/>
                <w:szCs w:val="20"/>
              </w:rPr>
              <w:t>Technology Resources</w:t>
            </w:r>
          </w:p>
        </w:tc>
        <w:tc>
          <w:tcPr>
            <w:tcW w:w="8838" w:type="dxa"/>
            <w:gridSpan w:val="4"/>
          </w:tcPr>
          <w:p w:rsidR="00F5560E" w:rsidRPr="00B14944" w:rsidRDefault="00F5560E" w:rsidP="00F70D2C">
            <w:pPr>
              <w:pStyle w:val="ListParagraph"/>
              <w:numPr>
                <w:ilvl w:val="0"/>
                <w:numId w:val="3"/>
              </w:numPr>
              <w:ind w:left="270" w:hanging="180"/>
              <w:rPr>
                <w:rFonts w:ascii="Arial" w:hAnsi="Arial" w:cs="Arial"/>
                <w:sz w:val="20"/>
                <w:szCs w:val="20"/>
              </w:rPr>
            </w:pPr>
            <w:r w:rsidRPr="00B14944">
              <w:rPr>
                <w:rFonts w:ascii="Arial" w:hAnsi="Arial" w:cs="Arial"/>
                <w:sz w:val="20"/>
                <w:szCs w:val="20"/>
              </w:rPr>
              <w:t>One computer with internet access for every two students</w:t>
            </w:r>
          </w:p>
          <w:p w:rsidR="00F5560E" w:rsidRPr="00B14944" w:rsidRDefault="00F5560E" w:rsidP="00F70D2C">
            <w:pPr>
              <w:pStyle w:val="ListParagraph"/>
              <w:numPr>
                <w:ilvl w:val="0"/>
                <w:numId w:val="3"/>
              </w:numPr>
              <w:ind w:left="270" w:hanging="180"/>
              <w:rPr>
                <w:rFonts w:ascii="Arial" w:hAnsi="Arial" w:cs="Arial"/>
                <w:sz w:val="20"/>
                <w:szCs w:val="20"/>
              </w:rPr>
            </w:pPr>
            <w:r w:rsidRPr="00B14944">
              <w:rPr>
                <w:rFonts w:ascii="Arial" w:hAnsi="Arial" w:cs="Arial"/>
                <w:sz w:val="20"/>
                <w:szCs w:val="20"/>
              </w:rPr>
              <w:t>DVD player</w:t>
            </w:r>
          </w:p>
          <w:p w:rsidR="00F5560E" w:rsidRPr="00B14944" w:rsidRDefault="00F5560E" w:rsidP="00F70D2C">
            <w:pPr>
              <w:pStyle w:val="ListParagraph"/>
              <w:numPr>
                <w:ilvl w:val="0"/>
                <w:numId w:val="3"/>
              </w:numPr>
              <w:ind w:left="270" w:hanging="180"/>
              <w:rPr>
                <w:rFonts w:ascii="Arial" w:hAnsi="Arial" w:cs="Arial"/>
                <w:sz w:val="20"/>
                <w:szCs w:val="20"/>
              </w:rPr>
            </w:pPr>
            <w:r w:rsidRPr="00B14944">
              <w:rPr>
                <w:rFonts w:ascii="Arial" w:hAnsi="Arial" w:cs="Arial"/>
                <w:sz w:val="20"/>
                <w:szCs w:val="20"/>
              </w:rPr>
              <w:t>LCD projector</w:t>
            </w:r>
          </w:p>
          <w:p w:rsidR="00F5560E" w:rsidRPr="00B14944" w:rsidRDefault="00F5560E" w:rsidP="00F70D2C">
            <w:pPr>
              <w:pStyle w:val="ListParagraph"/>
              <w:numPr>
                <w:ilvl w:val="0"/>
                <w:numId w:val="3"/>
              </w:numPr>
              <w:ind w:left="270" w:hanging="180"/>
              <w:rPr>
                <w:rFonts w:ascii="Arial" w:hAnsi="Arial" w:cs="Arial"/>
                <w:sz w:val="20"/>
                <w:szCs w:val="20"/>
                <w:u w:val="single"/>
              </w:rPr>
            </w:pPr>
            <w:r w:rsidRPr="00B14944">
              <w:rPr>
                <w:rFonts w:ascii="Arial" w:hAnsi="Arial" w:cs="Arial"/>
                <w:sz w:val="20"/>
                <w:szCs w:val="20"/>
                <w:u w:val="single"/>
              </w:rPr>
              <w:t>Global Warming: The Signs and the Science</w:t>
            </w:r>
          </w:p>
          <w:p w:rsidR="00F5560E" w:rsidRPr="00B14944" w:rsidRDefault="00F5560E" w:rsidP="00F70D2C">
            <w:pPr>
              <w:pStyle w:val="ListParagraph"/>
              <w:numPr>
                <w:ilvl w:val="0"/>
                <w:numId w:val="3"/>
              </w:numPr>
              <w:ind w:left="270" w:hanging="180"/>
              <w:rPr>
                <w:rFonts w:ascii="Arial" w:hAnsi="Arial" w:cs="Arial"/>
                <w:sz w:val="20"/>
                <w:szCs w:val="20"/>
                <w:u w:val="single"/>
              </w:rPr>
            </w:pPr>
            <w:r w:rsidRPr="00B14944">
              <w:rPr>
                <w:rFonts w:ascii="Arial" w:hAnsi="Arial" w:cs="Arial"/>
                <w:sz w:val="20"/>
                <w:szCs w:val="20"/>
              </w:rPr>
              <w:t>Microsoft Word</w:t>
            </w:r>
          </w:p>
          <w:p w:rsidR="00F5560E" w:rsidRPr="00B14944" w:rsidRDefault="00F5560E" w:rsidP="00F70D2C">
            <w:pPr>
              <w:pStyle w:val="ListParagraph"/>
              <w:numPr>
                <w:ilvl w:val="0"/>
                <w:numId w:val="3"/>
              </w:numPr>
              <w:ind w:left="270" w:hanging="180"/>
              <w:rPr>
                <w:rFonts w:ascii="Arial" w:hAnsi="Arial" w:cs="Arial"/>
                <w:sz w:val="20"/>
                <w:szCs w:val="20"/>
                <w:u w:val="single"/>
              </w:rPr>
            </w:pPr>
            <w:r w:rsidRPr="00B14944">
              <w:rPr>
                <w:rFonts w:ascii="Arial" w:hAnsi="Arial" w:cs="Arial"/>
                <w:sz w:val="20"/>
                <w:szCs w:val="20"/>
              </w:rPr>
              <w:t>Microsoft PowerPoint</w:t>
            </w:r>
          </w:p>
        </w:tc>
      </w:tr>
      <w:tr w:rsidR="00F5560E" w:rsidRPr="00B14944" w:rsidTr="00F5560E">
        <w:tc>
          <w:tcPr>
            <w:tcW w:w="2178" w:type="dxa"/>
          </w:tcPr>
          <w:p w:rsidR="00F5560E" w:rsidRPr="00B14944" w:rsidRDefault="00F5560E" w:rsidP="00F5560E">
            <w:pPr>
              <w:pStyle w:val="ListParagraph"/>
              <w:ind w:left="270"/>
              <w:rPr>
                <w:rFonts w:ascii="Arial" w:hAnsi="Arial" w:cs="Arial"/>
                <w:sz w:val="20"/>
                <w:szCs w:val="20"/>
              </w:rPr>
            </w:pPr>
            <w:r w:rsidRPr="00B14944">
              <w:rPr>
                <w:rFonts w:ascii="Arial" w:hAnsi="Arial" w:cs="Arial"/>
                <w:b/>
                <w:sz w:val="20"/>
                <w:szCs w:val="20"/>
              </w:rPr>
              <w:t>Pre-Activities</w:t>
            </w:r>
          </w:p>
        </w:tc>
        <w:tc>
          <w:tcPr>
            <w:tcW w:w="5468" w:type="dxa"/>
            <w:gridSpan w:val="2"/>
          </w:tcPr>
          <w:p w:rsidR="00F5560E" w:rsidRPr="00B14944" w:rsidRDefault="00F5560E" w:rsidP="00F5560E">
            <w:pPr>
              <w:pStyle w:val="ListParagraph"/>
              <w:ind w:left="270"/>
              <w:rPr>
                <w:rFonts w:ascii="Arial" w:hAnsi="Arial" w:cs="Arial"/>
                <w:sz w:val="20"/>
                <w:szCs w:val="20"/>
              </w:rPr>
            </w:pPr>
            <w:r w:rsidRPr="00B14944">
              <w:rPr>
                <w:rFonts w:ascii="Arial" w:hAnsi="Arial" w:cs="Arial"/>
                <w:sz w:val="20"/>
                <w:szCs w:val="20"/>
              </w:rPr>
              <w:t>For Teachers</w:t>
            </w:r>
          </w:p>
          <w:p w:rsidR="00F5560E" w:rsidRPr="00B14944" w:rsidRDefault="00F5560E" w:rsidP="00E434D2">
            <w:pPr>
              <w:pStyle w:val="ListParagraph"/>
              <w:numPr>
                <w:ilvl w:val="0"/>
                <w:numId w:val="4"/>
              </w:numPr>
              <w:ind w:left="270" w:hanging="180"/>
              <w:rPr>
                <w:rFonts w:ascii="Arial" w:hAnsi="Arial" w:cs="Arial"/>
                <w:sz w:val="20"/>
                <w:szCs w:val="20"/>
              </w:rPr>
            </w:pPr>
            <w:r w:rsidRPr="00B14944">
              <w:rPr>
                <w:rFonts w:ascii="Arial" w:hAnsi="Arial" w:cs="Arial"/>
                <w:sz w:val="20"/>
                <w:szCs w:val="20"/>
              </w:rPr>
              <w:t>Read the NOAA articles on climate change and the “Economic Developer’s Guide to Renewable Energy”</w:t>
            </w:r>
          </w:p>
          <w:p w:rsidR="00F5560E" w:rsidRPr="00B14944" w:rsidRDefault="00F5560E" w:rsidP="00E434D2">
            <w:pPr>
              <w:pStyle w:val="ListParagraph"/>
              <w:numPr>
                <w:ilvl w:val="0"/>
                <w:numId w:val="4"/>
              </w:numPr>
              <w:ind w:left="270" w:hanging="180"/>
              <w:rPr>
                <w:rFonts w:ascii="Arial" w:hAnsi="Arial" w:cs="Arial"/>
                <w:sz w:val="20"/>
                <w:szCs w:val="20"/>
              </w:rPr>
            </w:pPr>
            <w:r w:rsidRPr="00B14944">
              <w:rPr>
                <w:rFonts w:ascii="Arial" w:hAnsi="Arial" w:cs="Arial"/>
                <w:sz w:val="20"/>
                <w:szCs w:val="20"/>
              </w:rPr>
              <w:t xml:space="preserve">Watch </w:t>
            </w:r>
            <w:r w:rsidRPr="00B14944">
              <w:rPr>
                <w:rFonts w:ascii="Arial" w:hAnsi="Arial" w:cs="Arial"/>
                <w:sz w:val="20"/>
                <w:szCs w:val="20"/>
                <w:u w:val="single"/>
              </w:rPr>
              <w:t>Global Warming: The Signs and the Science</w:t>
            </w:r>
            <w:r w:rsidRPr="00B14944">
              <w:rPr>
                <w:rFonts w:ascii="Arial" w:hAnsi="Arial" w:cs="Arial"/>
                <w:sz w:val="20"/>
                <w:szCs w:val="20"/>
              </w:rPr>
              <w:t xml:space="preserve"> and identify any sections where you may want to pause the video for discussion and reflection.</w:t>
            </w:r>
          </w:p>
          <w:p w:rsidR="00F5560E" w:rsidRPr="00B14944" w:rsidRDefault="00F5560E" w:rsidP="00E434D2">
            <w:pPr>
              <w:pStyle w:val="ListParagraph"/>
              <w:numPr>
                <w:ilvl w:val="0"/>
                <w:numId w:val="4"/>
              </w:numPr>
              <w:ind w:left="270" w:hanging="180"/>
              <w:rPr>
                <w:rFonts w:ascii="Arial" w:hAnsi="Arial" w:cs="Arial"/>
                <w:sz w:val="20"/>
                <w:szCs w:val="20"/>
              </w:rPr>
            </w:pPr>
            <w:r w:rsidRPr="00B14944">
              <w:rPr>
                <w:rFonts w:ascii="Arial" w:hAnsi="Arial" w:cs="Arial"/>
                <w:sz w:val="20"/>
                <w:szCs w:val="20"/>
              </w:rPr>
              <w:t>Practice analyzing the sample research data to ensure you understand how to do the calculations.</w:t>
            </w:r>
          </w:p>
          <w:p w:rsidR="00F5560E" w:rsidRPr="00B14944" w:rsidRDefault="00F5560E" w:rsidP="00E434D2">
            <w:pPr>
              <w:pStyle w:val="ListParagraph"/>
              <w:numPr>
                <w:ilvl w:val="0"/>
                <w:numId w:val="4"/>
              </w:numPr>
              <w:ind w:left="270" w:hanging="180"/>
              <w:rPr>
                <w:rFonts w:ascii="Arial" w:hAnsi="Arial" w:cs="Arial"/>
                <w:sz w:val="20"/>
                <w:szCs w:val="20"/>
              </w:rPr>
            </w:pPr>
            <w:r w:rsidRPr="00B14944">
              <w:rPr>
                <w:rFonts w:ascii="Arial" w:hAnsi="Arial" w:cs="Arial"/>
                <w:sz w:val="20"/>
                <w:szCs w:val="20"/>
              </w:rPr>
              <w:t>Divide students into groups of 4.  Each group of 4 should contain one student from each of the following classes if this project is run with combined classes: chemistry, biology, physics, and environmental science.  If this project is run in a single classroom, choose groups so that there is a mix of skills in each group.</w:t>
            </w:r>
          </w:p>
          <w:p w:rsidR="00F5560E" w:rsidRPr="00B14944" w:rsidRDefault="00F5560E" w:rsidP="00E434D2">
            <w:pPr>
              <w:pStyle w:val="ListParagraph"/>
              <w:numPr>
                <w:ilvl w:val="0"/>
                <w:numId w:val="4"/>
              </w:numPr>
              <w:ind w:left="270" w:hanging="180"/>
              <w:rPr>
                <w:rFonts w:ascii="Arial" w:hAnsi="Arial" w:cs="Arial"/>
                <w:sz w:val="20"/>
                <w:szCs w:val="20"/>
              </w:rPr>
            </w:pPr>
            <w:r w:rsidRPr="00B14944">
              <w:rPr>
                <w:rFonts w:ascii="Arial" w:hAnsi="Arial" w:cs="Arial"/>
                <w:sz w:val="20"/>
                <w:szCs w:val="20"/>
              </w:rPr>
              <w:t>Assign a specific greenhouse gas to each group and print out the sample research data for that gas.</w:t>
            </w:r>
          </w:p>
        </w:tc>
        <w:tc>
          <w:tcPr>
            <w:tcW w:w="3370" w:type="dxa"/>
            <w:gridSpan w:val="2"/>
          </w:tcPr>
          <w:p w:rsidR="00F5560E" w:rsidRPr="00B14944" w:rsidRDefault="00F5560E" w:rsidP="00F5560E">
            <w:pPr>
              <w:pStyle w:val="ListParagraph"/>
              <w:ind w:left="252"/>
              <w:rPr>
                <w:rFonts w:ascii="Arial" w:hAnsi="Arial" w:cs="Arial"/>
                <w:sz w:val="20"/>
                <w:szCs w:val="20"/>
              </w:rPr>
            </w:pPr>
            <w:r w:rsidRPr="00B14944">
              <w:rPr>
                <w:rFonts w:ascii="Arial" w:hAnsi="Arial" w:cs="Arial"/>
                <w:sz w:val="20"/>
                <w:szCs w:val="20"/>
              </w:rPr>
              <w:t>For Students</w:t>
            </w:r>
          </w:p>
          <w:p w:rsidR="00F5560E" w:rsidRPr="00B14944" w:rsidRDefault="00F5560E" w:rsidP="00E434D2">
            <w:pPr>
              <w:pStyle w:val="ListParagraph"/>
              <w:numPr>
                <w:ilvl w:val="0"/>
                <w:numId w:val="4"/>
              </w:numPr>
              <w:ind w:left="252" w:hanging="180"/>
              <w:rPr>
                <w:rFonts w:ascii="Arial" w:hAnsi="Arial" w:cs="Arial"/>
                <w:sz w:val="20"/>
                <w:szCs w:val="20"/>
              </w:rPr>
            </w:pPr>
            <w:r w:rsidRPr="00B14944">
              <w:rPr>
                <w:rFonts w:ascii="Arial" w:hAnsi="Arial" w:cs="Arial"/>
                <w:sz w:val="20"/>
                <w:szCs w:val="20"/>
              </w:rPr>
              <w:t>Required prerequisite classes: Biology, Chemistry</w:t>
            </w:r>
          </w:p>
          <w:p w:rsidR="00F5560E" w:rsidRPr="00B14944" w:rsidRDefault="00F5560E" w:rsidP="00441A6B">
            <w:pPr>
              <w:pStyle w:val="ListParagraph"/>
              <w:numPr>
                <w:ilvl w:val="0"/>
                <w:numId w:val="4"/>
              </w:numPr>
              <w:ind w:left="252" w:hanging="180"/>
              <w:rPr>
                <w:rFonts w:ascii="Arial" w:hAnsi="Arial" w:cs="Arial"/>
                <w:sz w:val="20"/>
                <w:szCs w:val="20"/>
              </w:rPr>
            </w:pPr>
            <w:r w:rsidRPr="00B14944">
              <w:rPr>
                <w:rFonts w:ascii="Arial" w:hAnsi="Arial" w:cs="Arial"/>
                <w:sz w:val="20"/>
                <w:szCs w:val="20"/>
              </w:rPr>
              <w:t>Optional prerequisite classes: Physics, Environmental Science</w:t>
            </w:r>
          </w:p>
        </w:tc>
      </w:tr>
      <w:tr w:rsidR="00F5560E" w:rsidRPr="00B14944" w:rsidTr="00F5560E">
        <w:tc>
          <w:tcPr>
            <w:tcW w:w="2178" w:type="dxa"/>
            <w:vMerge w:val="restart"/>
          </w:tcPr>
          <w:p w:rsidR="00F5560E" w:rsidRPr="00B14944" w:rsidRDefault="00F5560E" w:rsidP="00475561">
            <w:pPr>
              <w:pStyle w:val="ListParagraph"/>
              <w:ind w:left="270"/>
              <w:rPr>
                <w:rFonts w:ascii="Arial" w:hAnsi="Arial" w:cs="Arial"/>
                <w:sz w:val="20"/>
                <w:szCs w:val="20"/>
              </w:rPr>
            </w:pPr>
            <w:r w:rsidRPr="00B14944">
              <w:rPr>
                <w:rFonts w:ascii="Arial" w:hAnsi="Arial" w:cs="Arial"/>
                <w:b/>
                <w:sz w:val="20"/>
                <w:szCs w:val="20"/>
              </w:rPr>
              <w:t>Activities</w:t>
            </w:r>
          </w:p>
        </w:tc>
        <w:tc>
          <w:tcPr>
            <w:tcW w:w="8838" w:type="dxa"/>
            <w:gridSpan w:val="4"/>
          </w:tcPr>
          <w:p w:rsidR="00F5560E" w:rsidRPr="00B14944" w:rsidRDefault="00F5560E" w:rsidP="00E434D2">
            <w:pPr>
              <w:rPr>
                <w:rFonts w:ascii="Arial" w:hAnsi="Arial" w:cs="Arial"/>
                <w:sz w:val="20"/>
                <w:szCs w:val="20"/>
              </w:rPr>
            </w:pPr>
            <w:r w:rsidRPr="00B14944">
              <w:rPr>
                <w:rFonts w:ascii="Arial" w:hAnsi="Arial" w:cs="Arial"/>
                <w:sz w:val="20"/>
                <w:szCs w:val="20"/>
              </w:rPr>
              <w:t>Climate Change and Global Warming Discussion</w:t>
            </w:r>
          </w:p>
        </w:tc>
      </w:tr>
      <w:tr w:rsidR="00F5560E" w:rsidRPr="00B14944" w:rsidTr="00F5560E">
        <w:tc>
          <w:tcPr>
            <w:tcW w:w="2178" w:type="dxa"/>
            <w:vMerge/>
          </w:tcPr>
          <w:p w:rsidR="00F5560E" w:rsidRPr="00B14944" w:rsidRDefault="00F5560E" w:rsidP="00F5560E">
            <w:pPr>
              <w:pStyle w:val="ListParagraph"/>
              <w:ind w:left="270"/>
              <w:rPr>
                <w:rFonts w:ascii="Arial" w:hAnsi="Arial" w:cs="Arial"/>
                <w:sz w:val="20"/>
                <w:szCs w:val="20"/>
              </w:rPr>
            </w:pPr>
          </w:p>
        </w:tc>
        <w:tc>
          <w:tcPr>
            <w:tcW w:w="5468" w:type="dxa"/>
            <w:gridSpan w:val="2"/>
          </w:tcPr>
          <w:p w:rsidR="00F5560E" w:rsidRPr="00B14944" w:rsidRDefault="00F5560E" w:rsidP="00F5560E">
            <w:pPr>
              <w:rPr>
                <w:rFonts w:ascii="Arial" w:hAnsi="Arial" w:cs="Arial"/>
                <w:sz w:val="20"/>
                <w:szCs w:val="20"/>
              </w:rPr>
            </w:pPr>
            <w:r w:rsidRPr="00B14944">
              <w:rPr>
                <w:rFonts w:ascii="Arial" w:hAnsi="Arial" w:cs="Arial"/>
                <w:sz w:val="20"/>
                <w:szCs w:val="20"/>
              </w:rPr>
              <w:t>For Teachers</w:t>
            </w:r>
          </w:p>
          <w:p w:rsidR="00F5560E" w:rsidRPr="00B14944" w:rsidRDefault="00F5560E" w:rsidP="007607DC">
            <w:pPr>
              <w:pStyle w:val="ListParagraph"/>
              <w:numPr>
                <w:ilvl w:val="0"/>
                <w:numId w:val="5"/>
              </w:numPr>
              <w:ind w:left="270" w:hanging="180"/>
              <w:rPr>
                <w:rFonts w:ascii="Arial" w:hAnsi="Arial" w:cs="Arial"/>
                <w:sz w:val="20"/>
                <w:szCs w:val="20"/>
              </w:rPr>
            </w:pPr>
            <w:r w:rsidRPr="00B14944">
              <w:rPr>
                <w:rFonts w:ascii="Arial" w:hAnsi="Arial" w:cs="Arial"/>
                <w:sz w:val="20"/>
                <w:szCs w:val="20"/>
              </w:rPr>
              <w:t>Sample Discussion Questions:</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sz w:val="20"/>
                <w:szCs w:val="20"/>
              </w:rPr>
              <w:t xml:space="preserve">What is climate change?  </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i/>
                <w:sz w:val="20"/>
                <w:szCs w:val="20"/>
              </w:rPr>
              <w:t>Answer: Climate change refers to the increase in average global temperature.</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sz w:val="20"/>
                <w:szCs w:val="20"/>
              </w:rPr>
              <w:t xml:space="preserve">Is climate change really happening?  </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i/>
                <w:sz w:val="20"/>
                <w:szCs w:val="20"/>
              </w:rPr>
              <w:t>Answer: Climate change is a scientifically proven fact.  we do not know what is causing the current warming trend.</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sz w:val="20"/>
                <w:szCs w:val="20"/>
              </w:rPr>
              <w:t>What causes climate change?</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i/>
                <w:sz w:val="20"/>
                <w:szCs w:val="20"/>
              </w:rPr>
              <w:t>Answer:  Throughout history, the average global temperature has changed consistently.  The earth has experienced periods of extremely cold temperatures as well as extremely warm temperatures.  Since the earth has a history of average global temperature fluctuation, the cause of our current global warming is unknown.  It is possible that the earth is experiencing a natural warming trend.  It is also possible that the increased presence of greenhouse gases has caused the average global temperature to increase.</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sz w:val="20"/>
                <w:szCs w:val="20"/>
              </w:rPr>
              <w:t xml:space="preserve">Do humans have any influence on global climate change?  </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i/>
                <w:sz w:val="20"/>
                <w:szCs w:val="20"/>
              </w:rPr>
              <w:t>Answer:  Humans may have an influence on global warming due to the increased emission of greenhouse gases.</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sz w:val="20"/>
                <w:szCs w:val="20"/>
              </w:rPr>
              <w:t xml:space="preserve">What are greenhouse gases and what do they do?  </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i/>
                <w:sz w:val="20"/>
                <w:szCs w:val="20"/>
              </w:rPr>
              <w:t>Answer:  Greenhouse gases are atmospheric gases that trap warm air and cause the average temperature on Earth’s surface to increase.</w:t>
            </w:r>
          </w:p>
          <w:p w:rsidR="00F5560E" w:rsidRPr="00B14944" w:rsidRDefault="00F5560E" w:rsidP="00964E80">
            <w:pPr>
              <w:pStyle w:val="ListParagraph"/>
              <w:numPr>
                <w:ilvl w:val="1"/>
                <w:numId w:val="5"/>
              </w:numPr>
              <w:ind w:left="810" w:hanging="270"/>
              <w:rPr>
                <w:rFonts w:ascii="Arial" w:hAnsi="Arial" w:cs="Arial"/>
                <w:sz w:val="20"/>
                <w:szCs w:val="20"/>
              </w:rPr>
            </w:pPr>
            <w:r w:rsidRPr="00B14944">
              <w:rPr>
                <w:rFonts w:ascii="Arial" w:hAnsi="Arial" w:cs="Arial"/>
                <w:sz w:val="20"/>
                <w:szCs w:val="20"/>
              </w:rPr>
              <w:t xml:space="preserve">What are some examples of greenhouse gases?  </w:t>
            </w:r>
          </w:p>
          <w:p w:rsidR="00F5560E" w:rsidRPr="00B14944" w:rsidRDefault="00F5560E" w:rsidP="00964E80">
            <w:pPr>
              <w:pStyle w:val="ListParagraph"/>
              <w:numPr>
                <w:ilvl w:val="1"/>
                <w:numId w:val="5"/>
              </w:numPr>
              <w:ind w:left="810" w:hanging="270"/>
              <w:rPr>
                <w:rFonts w:ascii="Arial" w:hAnsi="Arial" w:cs="Arial"/>
                <w:sz w:val="20"/>
                <w:szCs w:val="20"/>
              </w:rPr>
            </w:pPr>
            <w:r w:rsidRPr="00B14944">
              <w:rPr>
                <w:rFonts w:ascii="Arial" w:hAnsi="Arial" w:cs="Arial"/>
                <w:i/>
                <w:sz w:val="20"/>
                <w:szCs w:val="20"/>
              </w:rPr>
              <w:t>Answer: CO</w:t>
            </w:r>
            <w:r w:rsidRPr="00B14944">
              <w:rPr>
                <w:rFonts w:ascii="Arial" w:hAnsi="Arial" w:cs="Arial"/>
                <w:i/>
                <w:sz w:val="20"/>
                <w:szCs w:val="20"/>
                <w:vertAlign w:val="subscript"/>
              </w:rPr>
              <w:t>2</w:t>
            </w:r>
            <w:r w:rsidRPr="00B14944">
              <w:rPr>
                <w:rFonts w:ascii="Arial" w:hAnsi="Arial" w:cs="Arial"/>
                <w:i/>
                <w:sz w:val="20"/>
                <w:szCs w:val="20"/>
              </w:rPr>
              <w:t>, CO, H</w:t>
            </w:r>
            <w:r w:rsidRPr="00B14944">
              <w:rPr>
                <w:rFonts w:ascii="Arial" w:hAnsi="Arial" w:cs="Arial"/>
                <w:i/>
                <w:sz w:val="20"/>
                <w:szCs w:val="20"/>
                <w:vertAlign w:val="subscript"/>
              </w:rPr>
              <w:t>2</w:t>
            </w:r>
            <w:r w:rsidRPr="00B14944">
              <w:rPr>
                <w:rFonts w:ascii="Arial" w:hAnsi="Arial" w:cs="Arial"/>
                <w:i/>
                <w:sz w:val="20"/>
                <w:szCs w:val="20"/>
              </w:rPr>
              <w:t>O, N</w:t>
            </w:r>
            <w:r w:rsidRPr="00B14944">
              <w:rPr>
                <w:rFonts w:ascii="Arial" w:hAnsi="Arial" w:cs="Arial"/>
                <w:i/>
                <w:sz w:val="20"/>
                <w:szCs w:val="20"/>
                <w:vertAlign w:val="subscript"/>
              </w:rPr>
              <w:t>2</w:t>
            </w:r>
            <w:r w:rsidRPr="00B14944">
              <w:rPr>
                <w:rFonts w:ascii="Arial" w:hAnsi="Arial" w:cs="Arial"/>
                <w:i/>
                <w:sz w:val="20"/>
                <w:szCs w:val="20"/>
              </w:rPr>
              <w:t>O, NO</w:t>
            </w:r>
            <w:r w:rsidRPr="00B14944">
              <w:rPr>
                <w:rFonts w:ascii="Arial" w:hAnsi="Arial" w:cs="Arial"/>
                <w:i/>
                <w:sz w:val="20"/>
                <w:szCs w:val="20"/>
                <w:vertAlign w:val="subscript"/>
              </w:rPr>
              <w:t>2</w:t>
            </w:r>
            <w:r w:rsidRPr="00B14944">
              <w:rPr>
                <w:rFonts w:ascii="Arial" w:hAnsi="Arial" w:cs="Arial"/>
                <w:i/>
                <w:sz w:val="20"/>
                <w:szCs w:val="20"/>
              </w:rPr>
              <w:t>,SO</w:t>
            </w:r>
            <w:r w:rsidRPr="00B14944">
              <w:rPr>
                <w:rFonts w:ascii="Arial" w:hAnsi="Arial" w:cs="Arial"/>
                <w:i/>
                <w:sz w:val="20"/>
                <w:szCs w:val="20"/>
                <w:vertAlign w:val="subscript"/>
              </w:rPr>
              <w:t>2</w:t>
            </w:r>
            <w:r w:rsidRPr="00B14944">
              <w:rPr>
                <w:rFonts w:ascii="Arial" w:hAnsi="Arial" w:cs="Arial"/>
                <w:i/>
                <w:sz w:val="20"/>
                <w:szCs w:val="20"/>
              </w:rPr>
              <w:t>, NO, CH</w:t>
            </w:r>
            <w:r w:rsidRPr="00B14944">
              <w:rPr>
                <w:rFonts w:ascii="Arial" w:hAnsi="Arial" w:cs="Arial"/>
                <w:i/>
                <w:sz w:val="20"/>
                <w:szCs w:val="20"/>
                <w:vertAlign w:val="subscript"/>
              </w:rPr>
              <w:t>4</w:t>
            </w:r>
            <w:r w:rsidRPr="00B14944">
              <w:rPr>
                <w:rFonts w:ascii="Arial" w:hAnsi="Arial" w:cs="Arial"/>
                <w:i/>
                <w:sz w:val="20"/>
                <w:szCs w:val="20"/>
              </w:rPr>
              <w:t>, SF</w:t>
            </w:r>
            <w:r w:rsidRPr="00B14944">
              <w:rPr>
                <w:rFonts w:ascii="Arial" w:hAnsi="Arial" w:cs="Arial"/>
                <w:i/>
                <w:sz w:val="20"/>
                <w:szCs w:val="20"/>
                <w:vertAlign w:val="subscript"/>
              </w:rPr>
              <w:t>6</w:t>
            </w:r>
            <w:r w:rsidRPr="00B14944">
              <w:rPr>
                <w:rFonts w:ascii="Arial" w:hAnsi="Arial" w:cs="Arial"/>
                <w:i/>
                <w:sz w:val="20"/>
                <w:szCs w:val="20"/>
              </w:rPr>
              <w:t>, O</w:t>
            </w:r>
            <w:r w:rsidRPr="00B14944">
              <w:rPr>
                <w:rFonts w:ascii="Arial" w:hAnsi="Arial" w:cs="Arial"/>
                <w:i/>
                <w:sz w:val="20"/>
                <w:szCs w:val="20"/>
                <w:vertAlign w:val="subscript"/>
              </w:rPr>
              <w:t>3</w:t>
            </w:r>
            <w:r w:rsidRPr="00B14944">
              <w:rPr>
                <w:rFonts w:ascii="Arial" w:hAnsi="Arial" w:cs="Arial"/>
                <w:i/>
                <w:sz w:val="20"/>
                <w:szCs w:val="20"/>
              </w:rPr>
              <w:t xml:space="preserve"> </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sz w:val="20"/>
                <w:szCs w:val="20"/>
              </w:rPr>
              <w:t xml:space="preserve">Do humans have any influence on the release of these greenhouse gases?  </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i/>
                <w:sz w:val="20"/>
                <w:szCs w:val="20"/>
              </w:rPr>
              <w:t>Answer:  Certain products produce greenhouse gases.  For example, cars produce CO</w:t>
            </w:r>
            <w:r w:rsidRPr="00B14944">
              <w:rPr>
                <w:rFonts w:ascii="Arial" w:hAnsi="Arial" w:cs="Arial"/>
                <w:i/>
                <w:sz w:val="20"/>
                <w:szCs w:val="20"/>
                <w:vertAlign w:val="subscript"/>
              </w:rPr>
              <w:t>2</w:t>
            </w:r>
            <w:r w:rsidRPr="00B14944">
              <w:rPr>
                <w:rFonts w:ascii="Arial" w:hAnsi="Arial" w:cs="Arial"/>
                <w:i/>
                <w:sz w:val="20"/>
                <w:szCs w:val="20"/>
              </w:rPr>
              <w:t>, CO, and N</w:t>
            </w:r>
            <w:r w:rsidRPr="00B14944">
              <w:rPr>
                <w:rFonts w:ascii="Arial" w:hAnsi="Arial" w:cs="Arial"/>
                <w:i/>
                <w:sz w:val="20"/>
                <w:szCs w:val="20"/>
                <w:vertAlign w:val="subscript"/>
              </w:rPr>
              <w:t>2</w:t>
            </w:r>
            <w:r w:rsidRPr="00B14944">
              <w:rPr>
                <w:rFonts w:ascii="Arial" w:hAnsi="Arial" w:cs="Arial"/>
                <w:i/>
                <w:sz w:val="20"/>
                <w:szCs w:val="20"/>
              </w:rPr>
              <w:t>O.  Therefore, driving less frequently or carpooling would reduce the emissions of these gases.</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sz w:val="20"/>
                <w:szCs w:val="20"/>
              </w:rPr>
              <w:t>How do greenhouse gases affect the environment?</w:t>
            </w:r>
            <w:r w:rsidRPr="00B14944">
              <w:rPr>
                <w:rFonts w:ascii="Arial" w:hAnsi="Arial" w:cs="Arial"/>
                <w:i/>
                <w:sz w:val="20"/>
                <w:szCs w:val="20"/>
              </w:rPr>
              <w:t xml:space="preserve">  </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i/>
                <w:sz w:val="20"/>
                <w:szCs w:val="20"/>
              </w:rPr>
              <w:t>Answer:  They build up in the atmosphere and cause the average global temperature to increase.</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sz w:val="20"/>
                <w:szCs w:val="20"/>
              </w:rPr>
              <w:t>What can we do to reduce emissions of greenhouse gases?</w:t>
            </w:r>
          </w:p>
          <w:p w:rsidR="00F5560E" w:rsidRPr="00B14944" w:rsidRDefault="00F5560E" w:rsidP="007607DC">
            <w:pPr>
              <w:pStyle w:val="ListParagraph"/>
              <w:numPr>
                <w:ilvl w:val="1"/>
                <w:numId w:val="5"/>
              </w:numPr>
              <w:ind w:left="810" w:hanging="270"/>
              <w:rPr>
                <w:rFonts w:ascii="Arial" w:hAnsi="Arial" w:cs="Arial"/>
                <w:sz w:val="20"/>
                <w:szCs w:val="20"/>
              </w:rPr>
            </w:pPr>
            <w:r w:rsidRPr="00B14944">
              <w:rPr>
                <w:rFonts w:ascii="Arial" w:hAnsi="Arial" w:cs="Arial"/>
                <w:i/>
                <w:sz w:val="20"/>
                <w:szCs w:val="20"/>
              </w:rPr>
              <w:t>Answer:  That is what this project is all about!  Once we finish this project, we will have several strategies for reducing emissions of most greenhouse gases.</w:t>
            </w:r>
          </w:p>
          <w:p w:rsidR="00F5560E" w:rsidRPr="00B14944" w:rsidRDefault="00F5560E" w:rsidP="007607DC">
            <w:pPr>
              <w:pStyle w:val="ListParagraph"/>
              <w:numPr>
                <w:ilvl w:val="0"/>
                <w:numId w:val="5"/>
              </w:numPr>
              <w:ind w:left="270" w:hanging="180"/>
              <w:rPr>
                <w:rFonts w:ascii="Arial" w:hAnsi="Arial" w:cs="Arial"/>
                <w:sz w:val="20"/>
                <w:szCs w:val="20"/>
              </w:rPr>
            </w:pPr>
            <w:r w:rsidRPr="00B14944">
              <w:rPr>
                <w:rFonts w:ascii="Arial" w:hAnsi="Arial" w:cs="Arial"/>
                <w:sz w:val="20"/>
                <w:szCs w:val="20"/>
              </w:rPr>
              <w:t>It is possible that students may not know the answers to these questions.  If students cannot answer the questions, give them 5 – 10 minutes to research the answers.  Then, bring the students back together to finish the discussion.</w:t>
            </w:r>
          </w:p>
        </w:tc>
        <w:tc>
          <w:tcPr>
            <w:tcW w:w="3370" w:type="dxa"/>
            <w:gridSpan w:val="2"/>
          </w:tcPr>
          <w:p w:rsidR="00F5560E" w:rsidRPr="00B14944" w:rsidRDefault="00F5560E" w:rsidP="00F5560E">
            <w:pPr>
              <w:rPr>
                <w:rFonts w:ascii="Arial" w:hAnsi="Arial" w:cs="Arial"/>
                <w:sz w:val="20"/>
                <w:szCs w:val="20"/>
              </w:rPr>
            </w:pPr>
            <w:r w:rsidRPr="00B14944">
              <w:rPr>
                <w:rFonts w:ascii="Arial" w:hAnsi="Arial" w:cs="Arial"/>
                <w:sz w:val="20"/>
                <w:szCs w:val="20"/>
              </w:rPr>
              <w:t>For Students</w:t>
            </w:r>
          </w:p>
          <w:p w:rsidR="00F5560E" w:rsidRPr="00B14944" w:rsidRDefault="00F5560E" w:rsidP="007607DC">
            <w:pPr>
              <w:pStyle w:val="ListParagraph"/>
              <w:numPr>
                <w:ilvl w:val="0"/>
                <w:numId w:val="5"/>
              </w:numPr>
              <w:ind w:left="252" w:hanging="180"/>
              <w:rPr>
                <w:rFonts w:ascii="Arial" w:hAnsi="Arial" w:cs="Arial"/>
                <w:sz w:val="20"/>
                <w:szCs w:val="20"/>
              </w:rPr>
            </w:pPr>
            <w:r w:rsidRPr="00B14944">
              <w:rPr>
                <w:rFonts w:ascii="Arial" w:hAnsi="Arial" w:cs="Arial"/>
                <w:sz w:val="20"/>
                <w:szCs w:val="20"/>
              </w:rPr>
              <w:t>Students should answer the teacher’s questions.  If students do not know the answers, it is okay for them to research the answers on the computer.</w:t>
            </w:r>
          </w:p>
          <w:p w:rsidR="00F5560E" w:rsidRPr="00B14944" w:rsidRDefault="00F5560E" w:rsidP="007607DC">
            <w:pPr>
              <w:pStyle w:val="ListParagraph"/>
              <w:numPr>
                <w:ilvl w:val="0"/>
                <w:numId w:val="5"/>
              </w:numPr>
              <w:ind w:left="252" w:hanging="180"/>
              <w:rPr>
                <w:rFonts w:ascii="Arial" w:hAnsi="Arial" w:cs="Arial"/>
                <w:sz w:val="20"/>
                <w:szCs w:val="20"/>
              </w:rPr>
            </w:pPr>
            <w:r w:rsidRPr="00B14944">
              <w:rPr>
                <w:rFonts w:ascii="Arial" w:hAnsi="Arial" w:cs="Arial"/>
                <w:sz w:val="20"/>
                <w:szCs w:val="20"/>
              </w:rPr>
              <w:t>Each student group could be given a question to research in order to make the discussion happen more quickly.</w:t>
            </w:r>
          </w:p>
        </w:tc>
      </w:tr>
      <w:tr w:rsidR="00F5560E" w:rsidRPr="00B14944" w:rsidTr="00F5560E">
        <w:tc>
          <w:tcPr>
            <w:tcW w:w="2178" w:type="dxa"/>
            <w:vMerge/>
          </w:tcPr>
          <w:p w:rsidR="00F5560E" w:rsidRPr="00B14944" w:rsidRDefault="00F5560E" w:rsidP="00FD2FAD">
            <w:pPr>
              <w:jc w:val="center"/>
              <w:rPr>
                <w:rFonts w:ascii="Arial" w:hAnsi="Arial" w:cs="Arial"/>
                <w:sz w:val="20"/>
                <w:szCs w:val="20"/>
              </w:rPr>
            </w:pPr>
          </w:p>
        </w:tc>
        <w:tc>
          <w:tcPr>
            <w:tcW w:w="8838" w:type="dxa"/>
            <w:gridSpan w:val="4"/>
          </w:tcPr>
          <w:p w:rsidR="00F5560E" w:rsidRPr="00B14944" w:rsidRDefault="00F5560E" w:rsidP="00FD2FAD">
            <w:pPr>
              <w:jc w:val="center"/>
              <w:rPr>
                <w:rFonts w:ascii="Arial" w:hAnsi="Arial" w:cs="Arial"/>
                <w:sz w:val="20"/>
                <w:szCs w:val="20"/>
                <w:u w:val="single"/>
              </w:rPr>
            </w:pPr>
            <w:r w:rsidRPr="00B14944">
              <w:rPr>
                <w:rFonts w:ascii="Arial" w:hAnsi="Arial" w:cs="Arial"/>
                <w:sz w:val="20"/>
                <w:szCs w:val="20"/>
              </w:rPr>
              <w:t xml:space="preserve">Watch </w:t>
            </w:r>
            <w:r w:rsidRPr="00B14944">
              <w:rPr>
                <w:rFonts w:ascii="Arial" w:hAnsi="Arial" w:cs="Arial"/>
                <w:sz w:val="20"/>
                <w:szCs w:val="20"/>
                <w:u w:val="single"/>
              </w:rPr>
              <w:t>Global Warming: The Signs and the Science</w:t>
            </w:r>
          </w:p>
        </w:tc>
      </w:tr>
      <w:tr w:rsidR="00F5560E" w:rsidRPr="00B14944" w:rsidTr="00F5560E">
        <w:tc>
          <w:tcPr>
            <w:tcW w:w="2178" w:type="dxa"/>
            <w:vMerge/>
          </w:tcPr>
          <w:p w:rsidR="00F5560E" w:rsidRPr="00B14944" w:rsidRDefault="00F5560E" w:rsidP="00FD2FAD">
            <w:pPr>
              <w:jc w:val="center"/>
              <w:rPr>
                <w:rFonts w:ascii="Arial" w:hAnsi="Arial" w:cs="Arial"/>
                <w:sz w:val="20"/>
                <w:szCs w:val="20"/>
              </w:rPr>
            </w:pPr>
          </w:p>
        </w:tc>
        <w:tc>
          <w:tcPr>
            <w:tcW w:w="5468" w:type="dxa"/>
            <w:gridSpan w:val="2"/>
          </w:tcPr>
          <w:p w:rsidR="00F5560E" w:rsidRPr="00B14944" w:rsidRDefault="00F5560E" w:rsidP="00FD2FAD">
            <w:pPr>
              <w:jc w:val="center"/>
              <w:rPr>
                <w:rFonts w:ascii="Arial" w:hAnsi="Arial" w:cs="Arial"/>
                <w:sz w:val="20"/>
                <w:szCs w:val="20"/>
              </w:rPr>
            </w:pPr>
            <w:r w:rsidRPr="00B14944">
              <w:rPr>
                <w:rFonts w:ascii="Arial" w:hAnsi="Arial" w:cs="Arial"/>
                <w:sz w:val="20"/>
                <w:szCs w:val="20"/>
              </w:rPr>
              <w:t>For Teachers</w:t>
            </w:r>
          </w:p>
        </w:tc>
        <w:tc>
          <w:tcPr>
            <w:tcW w:w="3370" w:type="dxa"/>
            <w:gridSpan w:val="2"/>
          </w:tcPr>
          <w:p w:rsidR="00F5560E" w:rsidRPr="00B14944" w:rsidRDefault="00F5560E" w:rsidP="00FD2FAD">
            <w:pPr>
              <w:jc w:val="center"/>
              <w:rPr>
                <w:rFonts w:ascii="Arial" w:hAnsi="Arial" w:cs="Arial"/>
                <w:sz w:val="20"/>
                <w:szCs w:val="20"/>
              </w:rPr>
            </w:pPr>
            <w:r w:rsidRPr="00B14944">
              <w:rPr>
                <w:rFonts w:ascii="Arial" w:hAnsi="Arial" w:cs="Arial"/>
                <w:sz w:val="20"/>
                <w:szCs w:val="20"/>
              </w:rPr>
              <w:t>For Students</w:t>
            </w:r>
          </w:p>
        </w:tc>
      </w:tr>
      <w:tr w:rsidR="00F5560E" w:rsidRPr="00B14944" w:rsidTr="00F5560E">
        <w:tc>
          <w:tcPr>
            <w:tcW w:w="2178" w:type="dxa"/>
            <w:vMerge/>
          </w:tcPr>
          <w:p w:rsidR="00F5560E" w:rsidRPr="00B14944" w:rsidRDefault="00F5560E" w:rsidP="00FD2FAD">
            <w:pPr>
              <w:pStyle w:val="ListParagraph"/>
              <w:numPr>
                <w:ilvl w:val="0"/>
                <w:numId w:val="7"/>
              </w:numPr>
              <w:ind w:left="270" w:hanging="180"/>
              <w:rPr>
                <w:rFonts w:ascii="Arial" w:hAnsi="Arial" w:cs="Arial"/>
                <w:sz w:val="20"/>
                <w:szCs w:val="20"/>
              </w:rPr>
            </w:pPr>
          </w:p>
        </w:tc>
        <w:tc>
          <w:tcPr>
            <w:tcW w:w="5468" w:type="dxa"/>
            <w:gridSpan w:val="2"/>
          </w:tcPr>
          <w:p w:rsidR="00F5560E" w:rsidRPr="00B14944" w:rsidRDefault="00F5560E" w:rsidP="00FD2FAD">
            <w:pPr>
              <w:pStyle w:val="ListParagraph"/>
              <w:numPr>
                <w:ilvl w:val="0"/>
                <w:numId w:val="7"/>
              </w:numPr>
              <w:ind w:left="270" w:hanging="180"/>
              <w:rPr>
                <w:rFonts w:ascii="Arial" w:hAnsi="Arial" w:cs="Arial"/>
                <w:sz w:val="20"/>
                <w:szCs w:val="20"/>
              </w:rPr>
            </w:pPr>
            <w:r w:rsidRPr="00B14944">
              <w:rPr>
                <w:rFonts w:ascii="Arial" w:hAnsi="Arial" w:cs="Arial"/>
                <w:sz w:val="20"/>
                <w:szCs w:val="20"/>
              </w:rPr>
              <w:t>Put the video in the DVD player.  Start the video.</w:t>
            </w:r>
          </w:p>
          <w:p w:rsidR="00F5560E" w:rsidRPr="00B14944" w:rsidRDefault="00F5560E" w:rsidP="00441A6B">
            <w:pPr>
              <w:pStyle w:val="ListParagraph"/>
              <w:numPr>
                <w:ilvl w:val="0"/>
                <w:numId w:val="7"/>
              </w:numPr>
              <w:ind w:left="270" w:hanging="180"/>
              <w:rPr>
                <w:rFonts w:ascii="Arial" w:hAnsi="Arial" w:cs="Arial"/>
                <w:sz w:val="20"/>
                <w:szCs w:val="20"/>
              </w:rPr>
            </w:pPr>
            <w:r w:rsidRPr="00B14944">
              <w:rPr>
                <w:rFonts w:ascii="Arial" w:hAnsi="Arial" w:cs="Arial"/>
                <w:sz w:val="20"/>
                <w:szCs w:val="20"/>
              </w:rPr>
              <w:t xml:space="preserve">Circulate the classroom to make sure students pay </w:t>
            </w:r>
            <w:r w:rsidRPr="00B14944">
              <w:rPr>
                <w:rFonts w:ascii="Arial" w:hAnsi="Arial" w:cs="Arial"/>
                <w:sz w:val="20"/>
                <w:szCs w:val="20"/>
              </w:rPr>
              <w:lastRenderedPageBreak/>
              <w:t>attention to the video.</w:t>
            </w:r>
          </w:p>
          <w:p w:rsidR="00F5560E" w:rsidRPr="00B14944" w:rsidRDefault="00F5560E" w:rsidP="00441A6B">
            <w:pPr>
              <w:pStyle w:val="ListParagraph"/>
              <w:numPr>
                <w:ilvl w:val="0"/>
                <w:numId w:val="7"/>
              </w:numPr>
              <w:ind w:left="270" w:hanging="180"/>
              <w:rPr>
                <w:rFonts w:ascii="Arial" w:hAnsi="Arial" w:cs="Arial"/>
                <w:sz w:val="20"/>
                <w:szCs w:val="20"/>
              </w:rPr>
            </w:pPr>
            <w:r w:rsidRPr="00B14944">
              <w:rPr>
                <w:rFonts w:ascii="Arial" w:hAnsi="Arial" w:cs="Arial"/>
                <w:sz w:val="20"/>
                <w:szCs w:val="20"/>
              </w:rPr>
              <w:t>Ask students to reflect on what they have seen after the video is over.</w:t>
            </w:r>
          </w:p>
        </w:tc>
        <w:tc>
          <w:tcPr>
            <w:tcW w:w="3370" w:type="dxa"/>
            <w:gridSpan w:val="2"/>
          </w:tcPr>
          <w:p w:rsidR="00F5560E" w:rsidRPr="00B14944" w:rsidRDefault="00F5560E" w:rsidP="00441A6B">
            <w:pPr>
              <w:pStyle w:val="ListParagraph"/>
              <w:numPr>
                <w:ilvl w:val="0"/>
                <w:numId w:val="7"/>
              </w:numPr>
              <w:ind w:left="252" w:hanging="180"/>
              <w:rPr>
                <w:rFonts w:ascii="Arial" w:hAnsi="Arial" w:cs="Arial"/>
                <w:sz w:val="20"/>
                <w:szCs w:val="20"/>
              </w:rPr>
            </w:pPr>
            <w:r w:rsidRPr="00B14944">
              <w:rPr>
                <w:rFonts w:ascii="Arial" w:hAnsi="Arial" w:cs="Arial"/>
                <w:sz w:val="20"/>
                <w:szCs w:val="20"/>
              </w:rPr>
              <w:lastRenderedPageBreak/>
              <w:t>Watch the video and take notes.</w:t>
            </w:r>
          </w:p>
          <w:p w:rsidR="00F5560E" w:rsidRPr="00B14944" w:rsidRDefault="00F5560E" w:rsidP="00441A6B">
            <w:pPr>
              <w:pStyle w:val="ListParagraph"/>
              <w:numPr>
                <w:ilvl w:val="0"/>
                <w:numId w:val="7"/>
              </w:numPr>
              <w:ind w:left="252" w:hanging="180"/>
              <w:rPr>
                <w:rFonts w:ascii="Arial" w:hAnsi="Arial" w:cs="Arial"/>
                <w:sz w:val="20"/>
                <w:szCs w:val="20"/>
              </w:rPr>
            </w:pPr>
            <w:r w:rsidRPr="00B14944">
              <w:rPr>
                <w:rFonts w:ascii="Arial" w:hAnsi="Arial" w:cs="Arial"/>
                <w:sz w:val="20"/>
                <w:szCs w:val="20"/>
              </w:rPr>
              <w:t xml:space="preserve">Offer any reflections on the </w:t>
            </w:r>
            <w:r w:rsidRPr="00B14944">
              <w:rPr>
                <w:rFonts w:ascii="Arial" w:hAnsi="Arial" w:cs="Arial"/>
                <w:sz w:val="20"/>
                <w:szCs w:val="20"/>
              </w:rPr>
              <w:lastRenderedPageBreak/>
              <w:t>content of the video when the video ends.</w:t>
            </w:r>
          </w:p>
        </w:tc>
      </w:tr>
      <w:tr w:rsidR="00F5560E" w:rsidRPr="00B14944" w:rsidTr="00F5560E">
        <w:tc>
          <w:tcPr>
            <w:tcW w:w="2178" w:type="dxa"/>
            <w:vMerge/>
          </w:tcPr>
          <w:p w:rsidR="00F5560E" w:rsidRPr="00B14944" w:rsidRDefault="00F5560E" w:rsidP="00F00652">
            <w:pPr>
              <w:jc w:val="center"/>
              <w:rPr>
                <w:rFonts w:ascii="Arial" w:hAnsi="Arial" w:cs="Arial"/>
                <w:sz w:val="20"/>
                <w:szCs w:val="20"/>
              </w:rPr>
            </w:pPr>
          </w:p>
        </w:tc>
        <w:tc>
          <w:tcPr>
            <w:tcW w:w="8838" w:type="dxa"/>
            <w:gridSpan w:val="4"/>
          </w:tcPr>
          <w:p w:rsidR="00F5560E" w:rsidRPr="00B14944" w:rsidRDefault="00F5560E" w:rsidP="00F00652">
            <w:pPr>
              <w:jc w:val="center"/>
              <w:rPr>
                <w:rFonts w:ascii="Arial" w:hAnsi="Arial" w:cs="Arial"/>
                <w:sz w:val="20"/>
                <w:szCs w:val="20"/>
              </w:rPr>
            </w:pPr>
            <w:r w:rsidRPr="00B14944">
              <w:rPr>
                <w:rFonts w:ascii="Arial" w:hAnsi="Arial" w:cs="Arial"/>
                <w:sz w:val="20"/>
                <w:szCs w:val="20"/>
              </w:rPr>
              <w:t>Read NOAA articles and “Economic Developer’s Guide to Renewable Energy”</w:t>
            </w:r>
          </w:p>
        </w:tc>
      </w:tr>
      <w:tr w:rsidR="00F5560E" w:rsidRPr="00B14944" w:rsidTr="00F5560E">
        <w:tc>
          <w:tcPr>
            <w:tcW w:w="2178" w:type="dxa"/>
            <w:vMerge/>
          </w:tcPr>
          <w:p w:rsidR="00F5560E" w:rsidRPr="00B14944" w:rsidRDefault="00F5560E" w:rsidP="00F00652">
            <w:pPr>
              <w:jc w:val="center"/>
              <w:rPr>
                <w:rFonts w:ascii="Arial" w:hAnsi="Arial" w:cs="Arial"/>
                <w:sz w:val="20"/>
                <w:szCs w:val="20"/>
              </w:rPr>
            </w:pPr>
          </w:p>
        </w:tc>
        <w:tc>
          <w:tcPr>
            <w:tcW w:w="5468" w:type="dxa"/>
            <w:gridSpan w:val="2"/>
          </w:tcPr>
          <w:p w:rsidR="00F5560E" w:rsidRPr="00B14944" w:rsidRDefault="00F5560E" w:rsidP="00F00652">
            <w:pPr>
              <w:jc w:val="center"/>
              <w:rPr>
                <w:rFonts w:ascii="Arial" w:hAnsi="Arial" w:cs="Arial"/>
                <w:sz w:val="20"/>
                <w:szCs w:val="20"/>
              </w:rPr>
            </w:pPr>
            <w:r w:rsidRPr="00B14944">
              <w:rPr>
                <w:rFonts w:ascii="Arial" w:hAnsi="Arial" w:cs="Arial"/>
                <w:sz w:val="20"/>
                <w:szCs w:val="20"/>
              </w:rPr>
              <w:t>For Teachers</w:t>
            </w:r>
          </w:p>
        </w:tc>
        <w:tc>
          <w:tcPr>
            <w:tcW w:w="3370" w:type="dxa"/>
            <w:gridSpan w:val="2"/>
          </w:tcPr>
          <w:p w:rsidR="00F5560E" w:rsidRPr="00B14944" w:rsidRDefault="00F5560E" w:rsidP="00F00652">
            <w:pPr>
              <w:jc w:val="center"/>
              <w:rPr>
                <w:rFonts w:ascii="Arial" w:hAnsi="Arial" w:cs="Arial"/>
                <w:sz w:val="20"/>
                <w:szCs w:val="20"/>
              </w:rPr>
            </w:pPr>
            <w:r w:rsidRPr="00B14944">
              <w:rPr>
                <w:rFonts w:ascii="Arial" w:hAnsi="Arial" w:cs="Arial"/>
                <w:sz w:val="20"/>
                <w:szCs w:val="20"/>
              </w:rPr>
              <w:t>For Students</w:t>
            </w:r>
          </w:p>
        </w:tc>
      </w:tr>
      <w:tr w:rsidR="00F5560E" w:rsidRPr="00B14944" w:rsidTr="00F5560E">
        <w:tc>
          <w:tcPr>
            <w:tcW w:w="2178" w:type="dxa"/>
            <w:vMerge/>
          </w:tcPr>
          <w:p w:rsidR="00F5560E" w:rsidRPr="00B14944" w:rsidRDefault="00F5560E" w:rsidP="00F00652">
            <w:pPr>
              <w:pStyle w:val="ListParagraph"/>
              <w:numPr>
                <w:ilvl w:val="0"/>
                <w:numId w:val="8"/>
              </w:numPr>
              <w:ind w:left="270" w:hanging="180"/>
              <w:rPr>
                <w:rFonts w:ascii="Arial" w:hAnsi="Arial" w:cs="Arial"/>
                <w:sz w:val="20"/>
                <w:szCs w:val="20"/>
              </w:rPr>
            </w:pPr>
          </w:p>
        </w:tc>
        <w:tc>
          <w:tcPr>
            <w:tcW w:w="5468" w:type="dxa"/>
            <w:gridSpan w:val="2"/>
          </w:tcPr>
          <w:p w:rsidR="00F5560E" w:rsidRPr="00B14944" w:rsidRDefault="00F5560E" w:rsidP="00F00652">
            <w:pPr>
              <w:pStyle w:val="ListParagraph"/>
              <w:numPr>
                <w:ilvl w:val="0"/>
                <w:numId w:val="8"/>
              </w:numPr>
              <w:ind w:left="270" w:hanging="180"/>
              <w:rPr>
                <w:rFonts w:ascii="Arial" w:hAnsi="Arial" w:cs="Arial"/>
                <w:sz w:val="20"/>
                <w:szCs w:val="20"/>
              </w:rPr>
            </w:pPr>
            <w:r w:rsidRPr="00B14944">
              <w:rPr>
                <w:rFonts w:ascii="Arial" w:hAnsi="Arial" w:cs="Arial"/>
                <w:sz w:val="20"/>
                <w:szCs w:val="20"/>
              </w:rPr>
              <w:t>Place students in the pre-determined groups of 4.</w:t>
            </w:r>
          </w:p>
          <w:p w:rsidR="00F5560E" w:rsidRPr="00B14944" w:rsidRDefault="00F5560E" w:rsidP="00F00652">
            <w:pPr>
              <w:pStyle w:val="ListParagraph"/>
              <w:numPr>
                <w:ilvl w:val="0"/>
                <w:numId w:val="8"/>
              </w:numPr>
              <w:ind w:left="270" w:hanging="180"/>
              <w:rPr>
                <w:rFonts w:ascii="Arial" w:hAnsi="Arial" w:cs="Arial"/>
                <w:sz w:val="20"/>
                <w:szCs w:val="20"/>
              </w:rPr>
            </w:pPr>
            <w:r w:rsidRPr="00B14944">
              <w:rPr>
                <w:rFonts w:ascii="Arial" w:hAnsi="Arial" w:cs="Arial"/>
                <w:sz w:val="20"/>
                <w:szCs w:val="20"/>
              </w:rPr>
              <w:t>Make sure students are on the correct websites to read the required materials.</w:t>
            </w:r>
          </w:p>
          <w:p w:rsidR="00F5560E" w:rsidRPr="00B14944" w:rsidRDefault="00F5560E" w:rsidP="00441A6B">
            <w:pPr>
              <w:pStyle w:val="ListParagraph"/>
              <w:numPr>
                <w:ilvl w:val="1"/>
                <w:numId w:val="8"/>
              </w:numPr>
              <w:ind w:left="540" w:hanging="270"/>
              <w:rPr>
                <w:rFonts w:ascii="Arial" w:hAnsi="Arial" w:cs="Arial"/>
                <w:sz w:val="20"/>
                <w:szCs w:val="20"/>
              </w:rPr>
            </w:pPr>
            <w:r w:rsidRPr="00B14944">
              <w:rPr>
                <w:rFonts w:ascii="Arial" w:hAnsi="Arial" w:cs="Arial"/>
                <w:sz w:val="20"/>
                <w:szCs w:val="20"/>
              </w:rPr>
              <w:t xml:space="preserve">Students should read these articles to get a better understanding of global warming and climate change. </w:t>
            </w:r>
          </w:p>
        </w:tc>
        <w:tc>
          <w:tcPr>
            <w:tcW w:w="3370" w:type="dxa"/>
            <w:gridSpan w:val="2"/>
          </w:tcPr>
          <w:p w:rsidR="00F5560E" w:rsidRPr="00B14944" w:rsidRDefault="00F5560E" w:rsidP="00441A6B">
            <w:pPr>
              <w:pStyle w:val="ListParagraph"/>
              <w:numPr>
                <w:ilvl w:val="0"/>
                <w:numId w:val="4"/>
              </w:numPr>
              <w:ind w:left="252" w:hanging="180"/>
              <w:rPr>
                <w:rFonts w:ascii="Arial" w:hAnsi="Arial" w:cs="Arial"/>
                <w:sz w:val="20"/>
                <w:szCs w:val="20"/>
              </w:rPr>
            </w:pPr>
            <w:r w:rsidRPr="00B14944">
              <w:rPr>
                <w:rFonts w:ascii="Arial" w:hAnsi="Arial" w:cs="Arial"/>
                <w:sz w:val="20"/>
                <w:szCs w:val="20"/>
              </w:rPr>
              <w:t>Swap contact information with each student in the group</w:t>
            </w:r>
          </w:p>
          <w:p w:rsidR="00F5560E" w:rsidRPr="00B14944" w:rsidRDefault="00F5560E" w:rsidP="00441A6B">
            <w:pPr>
              <w:pStyle w:val="ListParagraph"/>
              <w:numPr>
                <w:ilvl w:val="0"/>
                <w:numId w:val="8"/>
              </w:numPr>
              <w:ind w:left="252" w:hanging="180"/>
              <w:rPr>
                <w:rFonts w:ascii="Arial" w:hAnsi="Arial" w:cs="Arial"/>
                <w:sz w:val="20"/>
                <w:szCs w:val="20"/>
              </w:rPr>
            </w:pPr>
            <w:r w:rsidRPr="00B14944">
              <w:rPr>
                <w:rFonts w:ascii="Arial" w:hAnsi="Arial" w:cs="Arial"/>
                <w:sz w:val="20"/>
                <w:szCs w:val="20"/>
              </w:rPr>
              <w:t>Plan weekly group meetings to work on the project.</w:t>
            </w:r>
          </w:p>
          <w:p w:rsidR="00F5560E" w:rsidRPr="00B14944" w:rsidRDefault="00F5560E" w:rsidP="00F00652">
            <w:pPr>
              <w:pStyle w:val="ListParagraph"/>
              <w:numPr>
                <w:ilvl w:val="0"/>
                <w:numId w:val="8"/>
              </w:numPr>
              <w:ind w:left="252" w:hanging="180"/>
              <w:rPr>
                <w:rFonts w:ascii="Arial" w:hAnsi="Arial" w:cs="Arial"/>
                <w:sz w:val="20"/>
                <w:szCs w:val="20"/>
              </w:rPr>
            </w:pPr>
            <w:r w:rsidRPr="00B14944">
              <w:rPr>
                <w:rFonts w:ascii="Arial" w:hAnsi="Arial" w:cs="Arial"/>
                <w:sz w:val="20"/>
                <w:szCs w:val="20"/>
              </w:rPr>
              <w:t>Read the articles and take notes.</w:t>
            </w:r>
          </w:p>
        </w:tc>
      </w:tr>
      <w:tr w:rsidR="00F5560E" w:rsidRPr="00B14944" w:rsidTr="00F5560E">
        <w:tc>
          <w:tcPr>
            <w:tcW w:w="2178" w:type="dxa"/>
            <w:vMerge/>
          </w:tcPr>
          <w:p w:rsidR="00F5560E" w:rsidRPr="00B14944" w:rsidRDefault="00F5560E" w:rsidP="00F00652">
            <w:pPr>
              <w:jc w:val="center"/>
              <w:rPr>
                <w:rFonts w:ascii="Arial" w:hAnsi="Arial" w:cs="Arial"/>
                <w:sz w:val="20"/>
                <w:szCs w:val="20"/>
              </w:rPr>
            </w:pPr>
          </w:p>
        </w:tc>
        <w:tc>
          <w:tcPr>
            <w:tcW w:w="8838" w:type="dxa"/>
            <w:gridSpan w:val="4"/>
          </w:tcPr>
          <w:p w:rsidR="00F5560E" w:rsidRPr="00B14944" w:rsidRDefault="00F5560E" w:rsidP="00F00652">
            <w:pPr>
              <w:jc w:val="center"/>
              <w:rPr>
                <w:rFonts w:ascii="Arial" w:hAnsi="Arial" w:cs="Arial"/>
                <w:sz w:val="20"/>
                <w:szCs w:val="20"/>
              </w:rPr>
            </w:pPr>
            <w:r w:rsidRPr="00B14944">
              <w:rPr>
                <w:rFonts w:ascii="Arial" w:hAnsi="Arial" w:cs="Arial"/>
                <w:sz w:val="20"/>
                <w:szCs w:val="20"/>
              </w:rPr>
              <w:t>Class Calculation of Sample Data</w:t>
            </w:r>
          </w:p>
        </w:tc>
      </w:tr>
      <w:tr w:rsidR="00F5560E" w:rsidRPr="00B14944" w:rsidTr="00F5560E">
        <w:tc>
          <w:tcPr>
            <w:tcW w:w="2178" w:type="dxa"/>
            <w:vMerge/>
          </w:tcPr>
          <w:p w:rsidR="00F5560E" w:rsidRPr="00B14944" w:rsidRDefault="00F5560E" w:rsidP="00F00652">
            <w:pPr>
              <w:jc w:val="center"/>
              <w:rPr>
                <w:rFonts w:ascii="Arial" w:hAnsi="Arial" w:cs="Arial"/>
                <w:sz w:val="20"/>
                <w:szCs w:val="20"/>
              </w:rPr>
            </w:pPr>
          </w:p>
        </w:tc>
        <w:tc>
          <w:tcPr>
            <w:tcW w:w="5468" w:type="dxa"/>
            <w:gridSpan w:val="2"/>
          </w:tcPr>
          <w:p w:rsidR="00F5560E" w:rsidRPr="00B14944" w:rsidRDefault="00F5560E" w:rsidP="00F00652">
            <w:pPr>
              <w:jc w:val="center"/>
              <w:rPr>
                <w:rFonts w:ascii="Arial" w:hAnsi="Arial" w:cs="Arial"/>
                <w:sz w:val="20"/>
                <w:szCs w:val="20"/>
              </w:rPr>
            </w:pPr>
            <w:r w:rsidRPr="00B14944">
              <w:rPr>
                <w:rFonts w:ascii="Arial" w:hAnsi="Arial" w:cs="Arial"/>
                <w:sz w:val="20"/>
                <w:szCs w:val="20"/>
              </w:rPr>
              <w:t>For Teachers</w:t>
            </w:r>
          </w:p>
        </w:tc>
        <w:tc>
          <w:tcPr>
            <w:tcW w:w="3370" w:type="dxa"/>
            <w:gridSpan w:val="2"/>
          </w:tcPr>
          <w:p w:rsidR="00F5560E" w:rsidRPr="00B14944" w:rsidRDefault="00F5560E" w:rsidP="00F00652">
            <w:pPr>
              <w:jc w:val="center"/>
              <w:rPr>
                <w:rFonts w:ascii="Arial" w:hAnsi="Arial" w:cs="Arial"/>
                <w:sz w:val="20"/>
                <w:szCs w:val="20"/>
              </w:rPr>
            </w:pPr>
            <w:r w:rsidRPr="00B14944">
              <w:rPr>
                <w:rFonts w:ascii="Arial" w:hAnsi="Arial" w:cs="Arial"/>
                <w:sz w:val="20"/>
                <w:szCs w:val="20"/>
              </w:rPr>
              <w:t>For Students</w:t>
            </w:r>
          </w:p>
        </w:tc>
      </w:tr>
      <w:tr w:rsidR="00F5560E" w:rsidRPr="00B14944" w:rsidTr="00F5560E">
        <w:tc>
          <w:tcPr>
            <w:tcW w:w="2178" w:type="dxa"/>
            <w:vMerge/>
          </w:tcPr>
          <w:p w:rsidR="00F5560E" w:rsidRPr="00B14944" w:rsidRDefault="00F5560E" w:rsidP="00F00652">
            <w:pPr>
              <w:pStyle w:val="ListParagraph"/>
              <w:numPr>
                <w:ilvl w:val="0"/>
                <w:numId w:val="9"/>
              </w:numPr>
              <w:ind w:left="270" w:hanging="180"/>
              <w:rPr>
                <w:rFonts w:ascii="Arial" w:hAnsi="Arial" w:cs="Arial"/>
                <w:sz w:val="20"/>
                <w:szCs w:val="20"/>
              </w:rPr>
            </w:pPr>
          </w:p>
        </w:tc>
        <w:tc>
          <w:tcPr>
            <w:tcW w:w="5468" w:type="dxa"/>
            <w:gridSpan w:val="2"/>
          </w:tcPr>
          <w:p w:rsidR="00F5560E" w:rsidRPr="00B14944" w:rsidRDefault="00F5560E" w:rsidP="00F00652">
            <w:pPr>
              <w:pStyle w:val="ListParagraph"/>
              <w:numPr>
                <w:ilvl w:val="0"/>
                <w:numId w:val="9"/>
              </w:numPr>
              <w:ind w:left="270" w:hanging="180"/>
              <w:rPr>
                <w:rFonts w:ascii="Arial" w:hAnsi="Arial" w:cs="Arial"/>
                <w:sz w:val="20"/>
                <w:szCs w:val="20"/>
              </w:rPr>
            </w:pPr>
            <w:r w:rsidRPr="00B14944">
              <w:rPr>
                <w:rFonts w:ascii="Arial" w:hAnsi="Arial" w:cs="Arial"/>
                <w:sz w:val="20"/>
                <w:szCs w:val="20"/>
              </w:rPr>
              <w:t>Pass out the Sample Data handout and the graph of the Example Data from the Microsoft Excel file.</w:t>
            </w:r>
          </w:p>
          <w:p w:rsidR="00F5560E" w:rsidRPr="00B14944" w:rsidRDefault="00F5560E" w:rsidP="00F00652">
            <w:pPr>
              <w:pStyle w:val="ListParagraph"/>
              <w:numPr>
                <w:ilvl w:val="0"/>
                <w:numId w:val="9"/>
              </w:numPr>
              <w:ind w:left="270" w:hanging="180"/>
              <w:rPr>
                <w:rFonts w:ascii="Arial" w:hAnsi="Arial" w:cs="Arial"/>
                <w:sz w:val="20"/>
                <w:szCs w:val="20"/>
              </w:rPr>
            </w:pPr>
            <w:r w:rsidRPr="00B14944">
              <w:rPr>
                <w:rFonts w:ascii="Arial" w:hAnsi="Arial" w:cs="Arial"/>
                <w:sz w:val="20"/>
                <w:szCs w:val="20"/>
              </w:rPr>
              <w:t>Show students where I</w:t>
            </w:r>
            <w:r w:rsidRPr="00B14944">
              <w:rPr>
                <w:rFonts w:ascii="Arial" w:hAnsi="Arial" w:cs="Arial"/>
                <w:sz w:val="20"/>
                <w:szCs w:val="20"/>
                <w:vertAlign w:val="subscript"/>
              </w:rPr>
              <w:t>0</w:t>
            </w:r>
            <w:r w:rsidRPr="00B14944">
              <w:rPr>
                <w:rFonts w:ascii="Arial" w:hAnsi="Arial" w:cs="Arial"/>
                <w:sz w:val="20"/>
                <w:szCs w:val="20"/>
              </w:rPr>
              <w:t xml:space="preserve"> is on the graph.  (See attached example of sample data with important data points labeled.)</w:t>
            </w:r>
          </w:p>
          <w:p w:rsidR="00F5560E" w:rsidRPr="00B14944" w:rsidRDefault="00F5560E" w:rsidP="00F00652">
            <w:pPr>
              <w:pStyle w:val="ListParagraph"/>
              <w:numPr>
                <w:ilvl w:val="0"/>
                <w:numId w:val="9"/>
              </w:numPr>
              <w:ind w:left="270" w:hanging="180"/>
              <w:rPr>
                <w:rFonts w:ascii="Arial" w:hAnsi="Arial" w:cs="Arial"/>
                <w:sz w:val="20"/>
                <w:szCs w:val="20"/>
              </w:rPr>
            </w:pPr>
            <w:r w:rsidRPr="00B14944">
              <w:rPr>
                <w:rFonts w:ascii="Arial" w:hAnsi="Arial" w:cs="Arial"/>
                <w:sz w:val="20"/>
                <w:szCs w:val="20"/>
              </w:rPr>
              <w:t>Ask students to calculate I</w:t>
            </w:r>
            <w:r w:rsidRPr="00B14944">
              <w:rPr>
                <w:rFonts w:ascii="Arial" w:hAnsi="Arial" w:cs="Arial"/>
                <w:sz w:val="20"/>
                <w:szCs w:val="20"/>
                <w:vertAlign w:val="subscript"/>
              </w:rPr>
              <w:t>0</w:t>
            </w:r>
            <w:r w:rsidRPr="00B14944">
              <w:rPr>
                <w:rFonts w:ascii="Arial" w:hAnsi="Arial" w:cs="Arial"/>
                <w:sz w:val="20"/>
                <w:szCs w:val="20"/>
              </w:rPr>
              <w:t>/e.</w:t>
            </w:r>
          </w:p>
          <w:p w:rsidR="00F5560E" w:rsidRPr="00B14944" w:rsidRDefault="00F5560E" w:rsidP="00F00652">
            <w:pPr>
              <w:pStyle w:val="ListParagraph"/>
              <w:numPr>
                <w:ilvl w:val="0"/>
                <w:numId w:val="9"/>
              </w:numPr>
              <w:ind w:left="270" w:hanging="180"/>
              <w:rPr>
                <w:rFonts w:ascii="Arial" w:hAnsi="Arial" w:cs="Arial"/>
                <w:sz w:val="20"/>
                <w:szCs w:val="20"/>
              </w:rPr>
            </w:pPr>
            <w:r w:rsidRPr="00B14944">
              <w:rPr>
                <w:rFonts w:ascii="Arial" w:hAnsi="Arial" w:cs="Arial"/>
                <w:sz w:val="20"/>
                <w:szCs w:val="20"/>
              </w:rPr>
              <w:t>Label I</w:t>
            </w:r>
            <w:r w:rsidRPr="00B14944">
              <w:rPr>
                <w:rFonts w:ascii="Arial" w:hAnsi="Arial" w:cs="Arial"/>
                <w:sz w:val="20"/>
                <w:szCs w:val="20"/>
                <w:vertAlign w:val="subscript"/>
              </w:rPr>
              <w:t>0</w:t>
            </w:r>
            <w:r w:rsidRPr="00B14944">
              <w:rPr>
                <w:rFonts w:ascii="Arial" w:hAnsi="Arial" w:cs="Arial"/>
                <w:sz w:val="20"/>
                <w:szCs w:val="20"/>
              </w:rPr>
              <w:t>/e on the graph.</w:t>
            </w:r>
          </w:p>
          <w:p w:rsidR="00F5560E" w:rsidRPr="00B14944" w:rsidRDefault="00F5560E" w:rsidP="00F00652">
            <w:pPr>
              <w:pStyle w:val="ListParagraph"/>
              <w:numPr>
                <w:ilvl w:val="0"/>
                <w:numId w:val="9"/>
              </w:numPr>
              <w:ind w:left="270" w:hanging="180"/>
              <w:rPr>
                <w:rFonts w:ascii="Arial" w:hAnsi="Arial" w:cs="Arial"/>
                <w:sz w:val="20"/>
                <w:szCs w:val="20"/>
              </w:rPr>
            </w:pPr>
            <w:r w:rsidRPr="00B14944">
              <w:rPr>
                <w:rFonts w:ascii="Arial" w:hAnsi="Arial" w:cs="Arial"/>
                <w:sz w:val="20"/>
                <w:szCs w:val="20"/>
              </w:rPr>
              <w:t xml:space="preserve">Show students how to locate </w:t>
            </w:r>
            <w:r w:rsidRPr="00B14944">
              <w:rPr>
                <w:rFonts w:ascii="Arial" w:hAnsi="Arial" w:cs="Arial"/>
                <w:sz w:val="20"/>
                <w:szCs w:val="20"/>
              </w:rPr>
              <w:t xml:space="preserve"> and </w:t>
            </w:r>
            <w:r w:rsidRPr="00B14944">
              <w:rPr>
                <w:rFonts w:ascii="Arial" w:hAnsi="Arial" w:cs="Arial"/>
                <w:sz w:val="20"/>
                <w:szCs w:val="20"/>
              </w:rPr>
              <w:t></w:t>
            </w:r>
            <w:r w:rsidRPr="00B14944">
              <w:rPr>
                <w:rFonts w:ascii="Arial" w:hAnsi="Arial" w:cs="Arial"/>
                <w:sz w:val="20"/>
                <w:szCs w:val="20"/>
                <w:vertAlign w:val="subscript"/>
              </w:rPr>
              <w:t>0</w:t>
            </w:r>
            <w:r w:rsidRPr="00B14944">
              <w:rPr>
                <w:rFonts w:ascii="Arial" w:hAnsi="Arial" w:cs="Arial"/>
                <w:sz w:val="20"/>
                <w:szCs w:val="20"/>
              </w:rPr>
              <w:t xml:space="preserve"> on the graph.</w:t>
            </w:r>
          </w:p>
          <w:p w:rsidR="00F5560E" w:rsidRPr="00B14944" w:rsidRDefault="00F5560E" w:rsidP="00D2127C">
            <w:pPr>
              <w:pStyle w:val="ListParagraph"/>
              <w:numPr>
                <w:ilvl w:val="0"/>
                <w:numId w:val="9"/>
              </w:numPr>
              <w:ind w:left="270" w:hanging="180"/>
              <w:rPr>
                <w:rFonts w:ascii="Arial" w:hAnsi="Arial" w:cs="Arial"/>
                <w:sz w:val="20"/>
                <w:szCs w:val="20"/>
              </w:rPr>
            </w:pPr>
            <w:r w:rsidRPr="00B14944">
              <w:rPr>
                <w:rFonts w:ascii="Arial" w:hAnsi="Arial" w:cs="Arial"/>
                <w:sz w:val="20"/>
                <w:szCs w:val="20"/>
              </w:rPr>
              <w:t xml:space="preserve">Show students how to solve the equation on the Sample Data handout for </w:t>
            </w:r>
            <w:r w:rsidRPr="00B14944">
              <w:rPr>
                <w:rFonts w:ascii="Arial" w:hAnsi="Arial" w:cs="Arial"/>
                <w:sz w:val="20"/>
                <w:szCs w:val="20"/>
              </w:rPr>
              <w:t>.</w:t>
            </w:r>
          </w:p>
          <w:p w:rsidR="00F5560E" w:rsidRPr="00B14944" w:rsidRDefault="00F5560E" w:rsidP="00D2127C">
            <w:pPr>
              <w:pStyle w:val="ListParagraph"/>
              <w:numPr>
                <w:ilvl w:val="0"/>
                <w:numId w:val="9"/>
              </w:numPr>
              <w:ind w:left="270" w:hanging="180"/>
              <w:rPr>
                <w:rFonts w:ascii="Arial" w:hAnsi="Arial" w:cs="Arial"/>
                <w:sz w:val="20"/>
                <w:szCs w:val="20"/>
              </w:rPr>
            </w:pPr>
            <w:r w:rsidRPr="00B14944">
              <w:rPr>
                <w:rFonts w:ascii="Arial" w:hAnsi="Arial" w:cs="Arial"/>
                <w:sz w:val="20"/>
                <w:szCs w:val="20"/>
              </w:rPr>
              <w:t xml:space="preserve">Match the calculated value for </w:t>
            </w:r>
            <w:r w:rsidRPr="00B14944">
              <w:rPr>
                <w:rFonts w:ascii="Arial" w:hAnsi="Arial" w:cs="Arial"/>
                <w:sz w:val="20"/>
                <w:szCs w:val="20"/>
              </w:rPr>
              <w:t> to the actual values in the chart on the Sample Data handout.</w:t>
            </w:r>
          </w:p>
          <w:p w:rsidR="00F5560E" w:rsidRPr="00B14944" w:rsidRDefault="00F5560E" w:rsidP="00D2127C">
            <w:pPr>
              <w:pStyle w:val="ListParagraph"/>
              <w:numPr>
                <w:ilvl w:val="0"/>
                <w:numId w:val="9"/>
              </w:numPr>
              <w:ind w:left="270" w:hanging="180"/>
              <w:rPr>
                <w:rFonts w:ascii="Arial" w:hAnsi="Arial" w:cs="Arial"/>
                <w:sz w:val="20"/>
                <w:szCs w:val="20"/>
              </w:rPr>
            </w:pPr>
            <w:r w:rsidRPr="00B14944">
              <w:rPr>
                <w:rFonts w:ascii="Arial" w:hAnsi="Arial" w:cs="Arial"/>
                <w:sz w:val="20"/>
                <w:szCs w:val="20"/>
              </w:rPr>
              <w:t>Identify the greenhouse gas in the Sample Data.</w:t>
            </w:r>
          </w:p>
        </w:tc>
        <w:tc>
          <w:tcPr>
            <w:tcW w:w="3370" w:type="dxa"/>
            <w:gridSpan w:val="2"/>
          </w:tcPr>
          <w:p w:rsidR="00F5560E" w:rsidRPr="00B14944" w:rsidRDefault="00F5560E" w:rsidP="00F00652">
            <w:pPr>
              <w:pStyle w:val="ListParagraph"/>
              <w:numPr>
                <w:ilvl w:val="0"/>
                <w:numId w:val="9"/>
              </w:numPr>
              <w:ind w:left="252" w:hanging="180"/>
              <w:rPr>
                <w:rFonts w:ascii="Arial" w:hAnsi="Arial" w:cs="Arial"/>
                <w:sz w:val="20"/>
                <w:szCs w:val="20"/>
              </w:rPr>
            </w:pPr>
            <w:r w:rsidRPr="00B14944">
              <w:rPr>
                <w:rFonts w:ascii="Arial" w:hAnsi="Arial" w:cs="Arial"/>
                <w:sz w:val="20"/>
                <w:szCs w:val="20"/>
              </w:rPr>
              <w:t>Read the Sample Data handout and the graph of the Example Data from the Microsoft Excel file.</w:t>
            </w:r>
          </w:p>
          <w:p w:rsidR="00F5560E" w:rsidRPr="00B14944" w:rsidRDefault="00F5560E" w:rsidP="00F00652">
            <w:pPr>
              <w:pStyle w:val="ListParagraph"/>
              <w:numPr>
                <w:ilvl w:val="0"/>
                <w:numId w:val="9"/>
              </w:numPr>
              <w:ind w:left="252" w:hanging="180"/>
              <w:rPr>
                <w:rFonts w:ascii="Arial" w:hAnsi="Arial" w:cs="Arial"/>
                <w:sz w:val="20"/>
                <w:szCs w:val="20"/>
              </w:rPr>
            </w:pPr>
            <w:r w:rsidRPr="00B14944">
              <w:rPr>
                <w:rFonts w:ascii="Arial" w:hAnsi="Arial" w:cs="Arial"/>
                <w:sz w:val="20"/>
                <w:szCs w:val="20"/>
              </w:rPr>
              <w:t>Label I</w:t>
            </w:r>
            <w:r w:rsidRPr="00B14944">
              <w:rPr>
                <w:rFonts w:ascii="Arial" w:hAnsi="Arial" w:cs="Arial"/>
                <w:sz w:val="20"/>
                <w:szCs w:val="20"/>
                <w:vertAlign w:val="subscript"/>
              </w:rPr>
              <w:t>0</w:t>
            </w:r>
            <w:r w:rsidRPr="00B14944">
              <w:rPr>
                <w:rFonts w:ascii="Arial" w:hAnsi="Arial" w:cs="Arial"/>
                <w:sz w:val="20"/>
                <w:szCs w:val="20"/>
              </w:rPr>
              <w:t xml:space="preserve"> on the graph.</w:t>
            </w:r>
          </w:p>
          <w:p w:rsidR="00F5560E" w:rsidRPr="00B14944" w:rsidRDefault="00F5560E" w:rsidP="00F00652">
            <w:pPr>
              <w:pStyle w:val="ListParagraph"/>
              <w:numPr>
                <w:ilvl w:val="0"/>
                <w:numId w:val="9"/>
              </w:numPr>
              <w:ind w:left="252" w:hanging="180"/>
              <w:rPr>
                <w:rFonts w:ascii="Arial" w:hAnsi="Arial" w:cs="Arial"/>
                <w:sz w:val="20"/>
                <w:szCs w:val="20"/>
              </w:rPr>
            </w:pPr>
            <w:r w:rsidRPr="00B14944">
              <w:rPr>
                <w:rFonts w:ascii="Arial" w:hAnsi="Arial" w:cs="Arial"/>
                <w:sz w:val="20"/>
                <w:szCs w:val="20"/>
              </w:rPr>
              <w:t>Calculate I</w:t>
            </w:r>
            <w:r w:rsidRPr="00B14944">
              <w:rPr>
                <w:rFonts w:ascii="Arial" w:hAnsi="Arial" w:cs="Arial"/>
                <w:sz w:val="20"/>
                <w:szCs w:val="20"/>
                <w:vertAlign w:val="subscript"/>
              </w:rPr>
              <w:t>0</w:t>
            </w:r>
            <w:r w:rsidRPr="00B14944">
              <w:rPr>
                <w:rFonts w:ascii="Arial" w:hAnsi="Arial" w:cs="Arial"/>
                <w:sz w:val="20"/>
                <w:szCs w:val="20"/>
              </w:rPr>
              <w:t>/e.</w:t>
            </w:r>
          </w:p>
          <w:p w:rsidR="00F5560E" w:rsidRPr="00B14944" w:rsidRDefault="00F5560E" w:rsidP="00F00652">
            <w:pPr>
              <w:pStyle w:val="ListParagraph"/>
              <w:numPr>
                <w:ilvl w:val="0"/>
                <w:numId w:val="9"/>
              </w:numPr>
              <w:ind w:left="252" w:hanging="180"/>
              <w:rPr>
                <w:rFonts w:ascii="Arial" w:hAnsi="Arial" w:cs="Arial"/>
                <w:sz w:val="20"/>
                <w:szCs w:val="20"/>
              </w:rPr>
            </w:pPr>
            <w:r w:rsidRPr="00B14944">
              <w:rPr>
                <w:rFonts w:ascii="Arial" w:hAnsi="Arial" w:cs="Arial"/>
                <w:sz w:val="20"/>
                <w:szCs w:val="20"/>
              </w:rPr>
              <w:t>Label I</w:t>
            </w:r>
            <w:r w:rsidRPr="00B14944">
              <w:rPr>
                <w:rFonts w:ascii="Arial" w:hAnsi="Arial" w:cs="Arial"/>
                <w:sz w:val="20"/>
                <w:szCs w:val="20"/>
                <w:vertAlign w:val="subscript"/>
              </w:rPr>
              <w:t>0</w:t>
            </w:r>
            <w:r w:rsidRPr="00B14944">
              <w:rPr>
                <w:rFonts w:ascii="Arial" w:hAnsi="Arial" w:cs="Arial"/>
                <w:sz w:val="20"/>
                <w:szCs w:val="20"/>
              </w:rPr>
              <w:t>/e on the graph.</w:t>
            </w:r>
          </w:p>
          <w:p w:rsidR="00F5560E" w:rsidRPr="00B14944" w:rsidRDefault="00F5560E" w:rsidP="00F00652">
            <w:pPr>
              <w:pStyle w:val="ListParagraph"/>
              <w:numPr>
                <w:ilvl w:val="0"/>
                <w:numId w:val="9"/>
              </w:numPr>
              <w:ind w:left="252" w:hanging="180"/>
              <w:rPr>
                <w:rFonts w:ascii="Arial" w:hAnsi="Arial" w:cs="Arial"/>
                <w:sz w:val="20"/>
                <w:szCs w:val="20"/>
              </w:rPr>
            </w:pPr>
            <w:r w:rsidRPr="00B14944">
              <w:rPr>
                <w:rFonts w:ascii="Arial" w:hAnsi="Arial" w:cs="Arial"/>
                <w:sz w:val="20"/>
                <w:szCs w:val="20"/>
              </w:rPr>
              <w:t xml:space="preserve">Locate </w:t>
            </w:r>
            <w:r w:rsidRPr="00B14944">
              <w:rPr>
                <w:rFonts w:ascii="Arial" w:hAnsi="Arial" w:cs="Arial"/>
                <w:sz w:val="20"/>
                <w:szCs w:val="20"/>
              </w:rPr>
              <w:t xml:space="preserve"> and </w:t>
            </w:r>
            <w:r w:rsidRPr="00B14944">
              <w:rPr>
                <w:rFonts w:ascii="Arial" w:hAnsi="Arial" w:cs="Arial"/>
                <w:sz w:val="20"/>
                <w:szCs w:val="20"/>
              </w:rPr>
              <w:t></w:t>
            </w:r>
            <w:r w:rsidRPr="00B14944">
              <w:rPr>
                <w:rFonts w:ascii="Arial" w:hAnsi="Arial" w:cs="Arial"/>
                <w:sz w:val="20"/>
                <w:szCs w:val="20"/>
                <w:vertAlign w:val="subscript"/>
              </w:rPr>
              <w:t>0</w:t>
            </w:r>
            <w:r w:rsidRPr="00B14944">
              <w:rPr>
                <w:rFonts w:ascii="Arial" w:hAnsi="Arial" w:cs="Arial"/>
                <w:sz w:val="20"/>
                <w:szCs w:val="20"/>
              </w:rPr>
              <w:t xml:space="preserve"> on the graph.</w:t>
            </w:r>
          </w:p>
          <w:p w:rsidR="00F5560E" w:rsidRPr="00B14944" w:rsidRDefault="00F5560E" w:rsidP="00F00652">
            <w:pPr>
              <w:pStyle w:val="ListParagraph"/>
              <w:numPr>
                <w:ilvl w:val="0"/>
                <w:numId w:val="9"/>
              </w:numPr>
              <w:ind w:left="252" w:hanging="180"/>
              <w:rPr>
                <w:rFonts w:ascii="Arial" w:hAnsi="Arial" w:cs="Arial"/>
                <w:sz w:val="20"/>
                <w:szCs w:val="20"/>
              </w:rPr>
            </w:pPr>
            <w:r w:rsidRPr="00B14944">
              <w:rPr>
                <w:rFonts w:ascii="Arial" w:hAnsi="Arial" w:cs="Arial"/>
                <w:sz w:val="20"/>
                <w:szCs w:val="20"/>
              </w:rPr>
              <w:t xml:space="preserve">Solve for </w:t>
            </w:r>
            <w:r w:rsidRPr="00B14944">
              <w:rPr>
                <w:rFonts w:ascii="Arial" w:hAnsi="Arial" w:cs="Arial"/>
                <w:sz w:val="20"/>
                <w:szCs w:val="20"/>
              </w:rPr>
              <w:t>.</w:t>
            </w:r>
          </w:p>
          <w:p w:rsidR="00F5560E" w:rsidRPr="00B14944" w:rsidRDefault="00F5560E" w:rsidP="00F00652">
            <w:pPr>
              <w:pStyle w:val="ListParagraph"/>
              <w:numPr>
                <w:ilvl w:val="0"/>
                <w:numId w:val="9"/>
              </w:numPr>
              <w:ind w:left="252" w:hanging="180"/>
              <w:rPr>
                <w:rFonts w:ascii="Arial" w:hAnsi="Arial" w:cs="Arial"/>
                <w:sz w:val="20"/>
                <w:szCs w:val="20"/>
              </w:rPr>
            </w:pPr>
            <w:r w:rsidRPr="00B14944">
              <w:rPr>
                <w:rFonts w:ascii="Arial" w:hAnsi="Arial" w:cs="Arial"/>
                <w:sz w:val="20"/>
                <w:szCs w:val="20"/>
              </w:rPr>
              <w:t xml:space="preserve">Match the calculated value for </w:t>
            </w:r>
            <w:r w:rsidRPr="00B14944">
              <w:rPr>
                <w:rFonts w:ascii="Arial" w:hAnsi="Arial" w:cs="Arial"/>
                <w:sz w:val="20"/>
                <w:szCs w:val="20"/>
              </w:rPr>
              <w:t> to the actual values in the chart on the Sample Data handout.</w:t>
            </w:r>
          </w:p>
          <w:p w:rsidR="00F5560E" w:rsidRPr="00B14944" w:rsidRDefault="00F5560E" w:rsidP="005609EF">
            <w:pPr>
              <w:pStyle w:val="ListParagraph"/>
              <w:numPr>
                <w:ilvl w:val="0"/>
                <w:numId w:val="9"/>
              </w:numPr>
              <w:ind w:left="252" w:hanging="180"/>
              <w:rPr>
                <w:rFonts w:ascii="Arial" w:hAnsi="Arial" w:cs="Arial"/>
                <w:sz w:val="20"/>
                <w:szCs w:val="20"/>
              </w:rPr>
            </w:pPr>
            <w:r w:rsidRPr="00B14944">
              <w:rPr>
                <w:rFonts w:ascii="Arial" w:hAnsi="Arial" w:cs="Arial"/>
                <w:sz w:val="20"/>
                <w:szCs w:val="20"/>
              </w:rPr>
              <w:t>Identify the greenhouse gas in the Sample Data.</w:t>
            </w:r>
            <w:ins w:id="0" w:author=" " w:date="2010-06-20T11:37:00Z">
              <w:r w:rsidRPr="00B14944">
                <w:rPr>
                  <w:rFonts w:ascii="Arial" w:hAnsi="Arial" w:cs="Arial"/>
                  <w:sz w:val="20"/>
                  <w:szCs w:val="20"/>
                </w:rPr>
                <w:t xml:space="preserve"> </w:t>
              </w:r>
            </w:ins>
          </w:p>
        </w:tc>
      </w:tr>
      <w:tr w:rsidR="00F5560E" w:rsidRPr="00B14944" w:rsidTr="00F5560E">
        <w:tc>
          <w:tcPr>
            <w:tcW w:w="2178" w:type="dxa"/>
            <w:vMerge/>
          </w:tcPr>
          <w:p w:rsidR="00F5560E" w:rsidRPr="00B14944" w:rsidRDefault="00F5560E" w:rsidP="004838DB">
            <w:pPr>
              <w:jc w:val="center"/>
              <w:rPr>
                <w:rFonts w:ascii="Arial" w:hAnsi="Arial" w:cs="Arial"/>
                <w:sz w:val="20"/>
                <w:szCs w:val="20"/>
              </w:rPr>
            </w:pPr>
          </w:p>
        </w:tc>
        <w:tc>
          <w:tcPr>
            <w:tcW w:w="8838" w:type="dxa"/>
            <w:gridSpan w:val="4"/>
          </w:tcPr>
          <w:p w:rsidR="00F5560E" w:rsidRPr="00B14944" w:rsidRDefault="00F5560E" w:rsidP="004838DB">
            <w:pPr>
              <w:jc w:val="center"/>
              <w:rPr>
                <w:rFonts w:ascii="Arial" w:hAnsi="Arial" w:cs="Arial"/>
                <w:sz w:val="20"/>
                <w:szCs w:val="20"/>
              </w:rPr>
            </w:pPr>
            <w:r w:rsidRPr="00B14944">
              <w:rPr>
                <w:rFonts w:ascii="Arial" w:hAnsi="Arial" w:cs="Arial"/>
                <w:sz w:val="20"/>
                <w:szCs w:val="20"/>
              </w:rPr>
              <w:t>Group Calculation of Research Data</w:t>
            </w:r>
          </w:p>
        </w:tc>
      </w:tr>
      <w:tr w:rsidR="00F5560E" w:rsidRPr="00B14944" w:rsidTr="00F5560E">
        <w:tc>
          <w:tcPr>
            <w:tcW w:w="2178" w:type="dxa"/>
            <w:vMerge/>
          </w:tcPr>
          <w:p w:rsidR="00F5560E" w:rsidRPr="00B14944" w:rsidRDefault="00F5560E" w:rsidP="004838DB">
            <w:pPr>
              <w:jc w:val="center"/>
              <w:rPr>
                <w:rFonts w:ascii="Arial" w:hAnsi="Arial" w:cs="Arial"/>
                <w:sz w:val="20"/>
                <w:szCs w:val="20"/>
              </w:rPr>
            </w:pPr>
          </w:p>
        </w:tc>
        <w:tc>
          <w:tcPr>
            <w:tcW w:w="5468" w:type="dxa"/>
            <w:gridSpan w:val="2"/>
          </w:tcPr>
          <w:p w:rsidR="00F5560E" w:rsidRPr="00B14944" w:rsidRDefault="00F5560E" w:rsidP="004838DB">
            <w:pPr>
              <w:jc w:val="center"/>
              <w:rPr>
                <w:rFonts w:ascii="Arial" w:hAnsi="Arial" w:cs="Arial"/>
                <w:sz w:val="20"/>
                <w:szCs w:val="20"/>
              </w:rPr>
            </w:pPr>
            <w:r w:rsidRPr="00B14944">
              <w:rPr>
                <w:rFonts w:ascii="Arial" w:hAnsi="Arial" w:cs="Arial"/>
                <w:sz w:val="20"/>
                <w:szCs w:val="20"/>
              </w:rPr>
              <w:t>For Teachers</w:t>
            </w:r>
          </w:p>
        </w:tc>
        <w:tc>
          <w:tcPr>
            <w:tcW w:w="3370" w:type="dxa"/>
            <w:gridSpan w:val="2"/>
          </w:tcPr>
          <w:p w:rsidR="00F5560E" w:rsidRPr="00B14944" w:rsidRDefault="00F5560E" w:rsidP="004838DB">
            <w:pPr>
              <w:jc w:val="center"/>
              <w:rPr>
                <w:rFonts w:ascii="Arial" w:hAnsi="Arial" w:cs="Arial"/>
                <w:sz w:val="20"/>
                <w:szCs w:val="20"/>
              </w:rPr>
            </w:pPr>
            <w:r w:rsidRPr="00B14944">
              <w:rPr>
                <w:rFonts w:ascii="Arial" w:hAnsi="Arial" w:cs="Arial"/>
                <w:sz w:val="20"/>
                <w:szCs w:val="20"/>
              </w:rPr>
              <w:t>For Students</w:t>
            </w:r>
          </w:p>
        </w:tc>
      </w:tr>
      <w:tr w:rsidR="00F5560E" w:rsidRPr="00B14944" w:rsidTr="00F5560E">
        <w:tc>
          <w:tcPr>
            <w:tcW w:w="2178" w:type="dxa"/>
            <w:vMerge/>
          </w:tcPr>
          <w:p w:rsidR="00F5560E" w:rsidRPr="00B14944" w:rsidRDefault="00F5560E" w:rsidP="004838DB">
            <w:pPr>
              <w:pStyle w:val="ListParagraph"/>
              <w:numPr>
                <w:ilvl w:val="0"/>
                <w:numId w:val="10"/>
              </w:numPr>
              <w:ind w:left="270" w:hanging="180"/>
              <w:rPr>
                <w:rFonts w:ascii="Arial" w:hAnsi="Arial" w:cs="Arial"/>
                <w:sz w:val="20"/>
                <w:szCs w:val="20"/>
              </w:rPr>
            </w:pPr>
          </w:p>
        </w:tc>
        <w:tc>
          <w:tcPr>
            <w:tcW w:w="5468" w:type="dxa"/>
            <w:gridSpan w:val="2"/>
          </w:tcPr>
          <w:p w:rsidR="00F5560E" w:rsidRPr="00B14944" w:rsidRDefault="00F5560E" w:rsidP="004838DB">
            <w:pPr>
              <w:pStyle w:val="ListParagraph"/>
              <w:numPr>
                <w:ilvl w:val="0"/>
                <w:numId w:val="10"/>
              </w:numPr>
              <w:ind w:left="270" w:hanging="180"/>
              <w:rPr>
                <w:rFonts w:ascii="Arial" w:hAnsi="Arial" w:cs="Arial"/>
                <w:sz w:val="20"/>
                <w:szCs w:val="20"/>
              </w:rPr>
            </w:pPr>
            <w:r w:rsidRPr="00B14944">
              <w:rPr>
                <w:rFonts w:ascii="Arial" w:hAnsi="Arial" w:cs="Arial"/>
                <w:sz w:val="20"/>
                <w:szCs w:val="20"/>
              </w:rPr>
              <w:t>Give each group a different graph of a greenhouse gas from the Microsoft Excel file.</w:t>
            </w:r>
          </w:p>
          <w:p w:rsidR="00F5560E" w:rsidRPr="00B14944" w:rsidRDefault="00F5560E" w:rsidP="004838DB">
            <w:pPr>
              <w:pStyle w:val="ListParagraph"/>
              <w:numPr>
                <w:ilvl w:val="0"/>
                <w:numId w:val="10"/>
              </w:numPr>
              <w:ind w:left="270" w:hanging="180"/>
              <w:rPr>
                <w:rFonts w:ascii="Arial" w:hAnsi="Arial" w:cs="Arial"/>
                <w:sz w:val="20"/>
                <w:szCs w:val="20"/>
              </w:rPr>
            </w:pPr>
            <w:r w:rsidRPr="00B14944">
              <w:rPr>
                <w:rFonts w:ascii="Arial" w:hAnsi="Arial" w:cs="Arial"/>
                <w:sz w:val="20"/>
                <w:szCs w:val="20"/>
              </w:rPr>
              <w:t>Instruct students to use the same procedure to analyze this data as the procedure used in analyzing the Sample Data.</w:t>
            </w:r>
          </w:p>
          <w:p w:rsidR="00F5560E" w:rsidRPr="00B14944" w:rsidRDefault="00F5560E" w:rsidP="007B0B32">
            <w:pPr>
              <w:pStyle w:val="ListParagraph"/>
              <w:numPr>
                <w:ilvl w:val="0"/>
                <w:numId w:val="10"/>
              </w:numPr>
              <w:ind w:left="270" w:hanging="180"/>
              <w:rPr>
                <w:rFonts w:ascii="Arial" w:hAnsi="Arial" w:cs="Arial"/>
                <w:sz w:val="20"/>
                <w:szCs w:val="20"/>
              </w:rPr>
            </w:pPr>
            <w:r w:rsidRPr="00B14944">
              <w:rPr>
                <w:rFonts w:ascii="Arial" w:hAnsi="Arial" w:cs="Arial"/>
                <w:sz w:val="20"/>
                <w:szCs w:val="20"/>
              </w:rPr>
              <w:t>Circulate the room to help student groups analyze their data.  If needed, steer students in the correct direction.</w:t>
            </w:r>
          </w:p>
        </w:tc>
        <w:tc>
          <w:tcPr>
            <w:tcW w:w="3370" w:type="dxa"/>
            <w:gridSpan w:val="2"/>
          </w:tcPr>
          <w:p w:rsidR="00F5560E" w:rsidRPr="00B14944" w:rsidRDefault="00F5560E" w:rsidP="007B0B32">
            <w:pPr>
              <w:pStyle w:val="ListParagraph"/>
              <w:numPr>
                <w:ilvl w:val="0"/>
                <w:numId w:val="10"/>
              </w:numPr>
              <w:ind w:left="252" w:hanging="180"/>
              <w:rPr>
                <w:rFonts w:ascii="Arial" w:hAnsi="Arial" w:cs="Arial"/>
                <w:sz w:val="20"/>
                <w:szCs w:val="20"/>
              </w:rPr>
            </w:pPr>
            <w:r w:rsidRPr="00B14944">
              <w:rPr>
                <w:rFonts w:ascii="Arial" w:hAnsi="Arial" w:cs="Arial"/>
                <w:sz w:val="20"/>
                <w:szCs w:val="20"/>
              </w:rPr>
              <w:t>Use the same procedure as was used on the Sample Data to analyze the Research Data given by the teacher.</w:t>
            </w:r>
          </w:p>
          <w:p w:rsidR="00F5560E" w:rsidRPr="00B14944" w:rsidRDefault="00F5560E" w:rsidP="007B0B32">
            <w:pPr>
              <w:pStyle w:val="ListParagraph"/>
              <w:numPr>
                <w:ilvl w:val="0"/>
                <w:numId w:val="10"/>
              </w:numPr>
              <w:ind w:left="252" w:hanging="180"/>
              <w:rPr>
                <w:rFonts w:ascii="Arial" w:hAnsi="Arial" w:cs="Arial"/>
                <w:sz w:val="20"/>
                <w:szCs w:val="20"/>
              </w:rPr>
            </w:pPr>
            <w:r w:rsidRPr="00B14944">
              <w:rPr>
                <w:rFonts w:ascii="Arial" w:hAnsi="Arial" w:cs="Arial"/>
                <w:sz w:val="20"/>
                <w:szCs w:val="20"/>
              </w:rPr>
              <w:t>Identify the greenhouse gas in the Research Data.</w:t>
            </w:r>
          </w:p>
          <w:p w:rsidR="00F5560E" w:rsidRPr="00B14944" w:rsidRDefault="00F5560E">
            <w:pPr>
              <w:pStyle w:val="ListParagraph"/>
              <w:numPr>
                <w:ilvl w:val="0"/>
                <w:numId w:val="10"/>
              </w:numPr>
              <w:ind w:left="252" w:hanging="180"/>
              <w:rPr>
                <w:rFonts w:ascii="Arial" w:hAnsi="Arial" w:cs="Arial"/>
                <w:sz w:val="20"/>
                <w:szCs w:val="20"/>
              </w:rPr>
            </w:pPr>
            <w:r w:rsidRPr="00B14944">
              <w:rPr>
                <w:rFonts w:ascii="Arial" w:hAnsi="Arial" w:cs="Arial"/>
                <w:sz w:val="20"/>
                <w:szCs w:val="20"/>
              </w:rPr>
              <w:t>Students will begin to brainstorm possible procedures to test.  These procedures will be due to the teacher for approval tomorrow.</w:t>
            </w:r>
          </w:p>
        </w:tc>
      </w:tr>
      <w:tr w:rsidR="00F5560E" w:rsidRPr="00B14944" w:rsidTr="00F5560E">
        <w:tc>
          <w:tcPr>
            <w:tcW w:w="2178" w:type="dxa"/>
          </w:tcPr>
          <w:p w:rsidR="00F5560E" w:rsidRPr="00B14944" w:rsidRDefault="00F5560E" w:rsidP="00E434D2">
            <w:pPr>
              <w:rPr>
                <w:rFonts w:ascii="Arial" w:hAnsi="Arial" w:cs="Arial"/>
                <w:sz w:val="20"/>
                <w:szCs w:val="20"/>
              </w:rPr>
            </w:pPr>
            <w:r w:rsidRPr="00B14944">
              <w:rPr>
                <w:rFonts w:ascii="Arial" w:hAnsi="Arial" w:cs="Arial"/>
                <w:b/>
                <w:sz w:val="20"/>
                <w:szCs w:val="20"/>
              </w:rPr>
              <w:t>Assessment</w:t>
            </w:r>
          </w:p>
        </w:tc>
        <w:tc>
          <w:tcPr>
            <w:tcW w:w="8838" w:type="dxa"/>
            <w:gridSpan w:val="4"/>
          </w:tcPr>
          <w:p w:rsidR="00F5560E" w:rsidRPr="00B14944" w:rsidRDefault="00F5560E" w:rsidP="00E434D2">
            <w:pPr>
              <w:rPr>
                <w:rFonts w:ascii="Arial" w:hAnsi="Arial" w:cs="Arial"/>
                <w:sz w:val="20"/>
                <w:szCs w:val="20"/>
              </w:rPr>
            </w:pPr>
            <w:r w:rsidRPr="00B14944">
              <w:rPr>
                <w:rFonts w:ascii="Arial" w:hAnsi="Arial" w:cs="Arial"/>
                <w:sz w:val="20"/>
                <w:szCs w:val="20"/>
              </w:rPr>
              <w:t>The teacher will read the experiments designed by the student groups.  These procedures should include evidence that the students understand the greenhouse gas with which they are working.  For example, if a student group designs an experiment to reduce emissions of NO</w:t>
            </w:r>
            <w:r w:rsidRPr="00B14944">
              <w:rPr>
                <w:rFonts w:ascii="Arial" w:hAnsi="Arial" w:cs="Arial"/>
                <w:sz w:val="20"/>
                <w:szCs w:val="20"/>
                <w:vertAlign w:val="subscript"/>
              </w:rPr>
              <w:t>2</w:t>
            </w:r>
            <w:r w:rsidRPr="00B14944">
              <w:rPr>
                <w:rFonts w:ascii="Arial" w:hAnsi="Arial" w:cs="Arial"/>
                <w:sz w:val="20"/>
                <w:szCs w:val="20"/>
              </w:rPr>
              <w:t>, but their experiment does not address the reduction of NO</w:t>
            </w:r>
            <w:r w:rsidRPr="00B14944">
              <w:rPr>
                <w:rFonts w:ascii="Arial" w:hAnsi="Arial" w:cs="Arial"/>
                <w:sz w:val="20"/>
                <w:szCs w:val="20"/>
                <w:vertAlign w:val="subscript"/>
              </w:rPr>
              <w:t xml:space="preserve">2 </w:t>
            </w:r>
            <w:r w:rsidRPr="00B14944">
              <w:rPr>
                <w:rFonts w:ascii="Arial" w:hAnsi="Arial" w:cs="Arial"/>
                <w:sz w:val="20"/>
                <w:szCs w:val="20"/>
              </w:rPr>
              <w:t>emissions, then the students do not understand the significance and impact of their particular gas.</w:t>
            </w:r>
          </w:p>
        </w:tc>
      </w:tr>
      <w:tr w:rsidR="00F5560E" w:rsidRPr="00B14944" w:rsidTr="00F5560E">
        <w:tc>
          <w:tcPr>
            <w:tcW w:w="2178" w:type="dxa"/>
          </w:tcPr>
          <w:p w:rsidR="00F5560E" w:rsidRPr="00B14944" w:rsidRDefault="00F5560E" w:rsidP="00E434D2">
            <w:pPr>
              <w:rPr>
                <w:rFonts w:ascii="Arial" w:hAnsi="Arial" w:cs="Arial"/>
                <w:sz w:val="20"/>
                <w:szCs w:val="20"/>
              </w:rPr>
            </w:pPr>
            <w:r w:rsidRPr="00B14944">
              <w:rPr>
                <w:rFonts w:ascii="Arial" w:hAnsi="Arial" w:cs="Arial"/>
                <w:b/>
                <w:sz w:val="20"/>
                <w:szCs w:val="20"/>
              </w:rPr>
              <w:t>Modifications</w:t>
            </w:r>
          </w:p>
        </w:tc>
        <w:tc>
          <w:tcPr>
            <w:tcW w:w="8838" w:type="dxa"/>
            <w:gridSpan w:val="4"/>
          </w:tcPr>
          <w:p w:rsidR="00F5560E" w:rsidRPr="00B14944" w:rsidRDefault="00F5560E" w:rsidP="00E434D2">
            <w:pPr>
              <w:rPr>
                <w:rFonts w:ascii="Arial" w:hAnsi="Arial" w:cs="Arial"/>
                <w:sz w:val="20"/>
                <w:szCs w:val="20"/>
              </w:rPr>
            </w:pPr>
            <w:r w:rsidRPr="00B14944">
              <w:rPr>
                <w:rFonts w:ascii="Arial" w:hAnsi="Arial" w:cs="Arial"/>
                <w:sz w:val="20"/>
                <w:szCs w:val="20"/>
              </w:rPr>
              <w:t>This lesson can be modified to meet students of lower ability levels.  Instead of having the students analyze the research data to discover what gas they have, the teacher could simply assign a greenhouse gas to each student group.  In addition, instead of having the students design their own experiment, the teacher could give the students several different experiments from which to choose.  These experiments could be done in class with teacher supervision.</w:t>
            </w:r>
          </w:p>
        </w:tc>
      </w:tr>
      <w:tr w:rsidR="00F5560E" w:rsidRPr="00B14944" w:rsidTr="00F5560E">
        <w:tc>
          <w:tcPr>
            <w:tcW w:w="2178" w:type="dxa"/>
          </w:tcPr>
          <w:p w:rsidR="00F5560E" w:rsidRPr="00B14944" w:rsidRDefault="00F5560E" w:rsidP="00E434D2">
            <w:pPr>
              <w:rPr>
                <w:rFonts w:ascii="Arial" w:hAnsi="Arial" w:cs="Arial"/>
                <w:sz w:val="20"/>
                <w:szCs w:val="20"/>
              </w:rPr>
            </w:pPr>
            <w:r w:rsidRPr="00B14944">
              <w:rPr>
                <w:rFonts w:ascii="Arial" w:hAnsi="Arial" w:cs="Arial"/>
                <w:b/>
                <w:sz w:val="20"/>
                <w:szCs w:val="20"/>
              </w:rPr>
              <w:t>Alternative Assessments</w:t>
            </w:r>
          </w:p>
        </w:tc>
        <w:tc>
          <w:tcPr>
            <w:tcW w:w="8838" w:type="dxa"/>
            <w:gridSpan w:val="4"/>
          </w:tcPr>
          <w:p w:rsidR="00F5560E" w:rsidRPr="00B14944" w:rsidRDefault="00F5560E" w:rsidP="00E434D2">
            <w:pPr>
              <w:rPr>
                <w:rFonts w:ascii="Arial" w:hAnsi="Arial" w:cs="Arial"/>
                <w:sz w:val="20"/>
                <w:szCs w:val="20"/>
              </w:rPr>
            </w:pPr>
            <w:r w:rsidRPr="00B14944">
              <w:rPr>
                <w:rFonts w:ascii="Arial" w:hAnsi="Arial" w:cs="Arial"/>
                <w:sz w:val="20"/>
                <w:szCs w:val="20"/>
              </w:rPr>
              <w:t>The teacher could give students a grade based on their ability to find the correct greenhouse gas from the Research Data.  The teacher could also assess the students’ abilities to research and learn material about specific greenhouse gases.</w:t>
            </w:r>
          </w:p>
        </w:tc>
      </w:tr>
      <w:tr w:rsidR="00F5560E" w:rsidRPr="00B14944" w:rsidTr="00F5560E">
        <w:tc>
          <w:tcPr>
            <w:tcW w:w="2178" w:type="dxa"/>
          </w:tcPr>
          <w:p w:rsidR="00F5560E" w:rsidRPr="00B14944" w:rsidRDefault="00F5560E" w:rsidP="00E434D2">
            <w:pPr>
              <w:rPr>
                <w:rFonts w:ascii="Arial" w:hAnsi="Arial" w:cs="Arial"/>
                <w:sz w:val="20"/>
                <w:szCs w:val="20"/>
              </w:rPr>
            </w:pPr>
            <w:r w:rsidRPr="00B14944">
              <w:rPr>
                <w:rFonts w:ascii="Arial" w:hAnsi="Arial" w:cs="Arial"/>
                <w:b/>
                <w:sz w:val="20"/>
                <w:szCs w:val="20"/>
              </w:rPr>
              <w:t>Supplemental Information</w:t>
            </w:r>
          </w:p>
        </w:tc>
        <w:tc>
          <w:tcPr>
            <w:tcW w:w="8838" w:type="dxa"/>
            <w:gridSpan w:val="4"/>
          </w:tcPr>
          <w:p w:rsidR="00F5560E" w:rsidRPr="00B14944" w:rsidRDefault="00F5560E" w:rsidP="00E434D2">
            <w:pPr>
              <w:rPr>
                <w:rFonts w:ascii="Arial" w:hAnsi="Arial" w:cs="Arial"/>
                <w:sz w:val="20"/>
                <w:szCs w:val="20"/>
              </w:rPr>
            </w:pPr>
            <w:r w:rsidRPr="00B14944">
              <w:rPr>
                <w:rFonts w:ascii="Arial" w:hAnsi="Arial" w:cs="Arial"/>
                <w:sz w:val="20"/>
                <w:szCs w:val="20"/>
              </w:rPr>
              <w:t>Watch the video of the Cavity Ringdown Spectrometer.  This will give you an idea of how the Research Data was generated.  If there is time, the teacher could also show this video in class.</w:t>
            </w:r>
          </w:p>
        </w:tc>
      </w:tr>
      <w:tr w:rsidR="00F5560E" w:rsidRPr="00B14944" w:rsidTr="00F5560E">
        <w:tc>
          <w:tcPr>
            <w:tcW w:w="2178" w:type="dxa"/>
          </w:tcPr>
          <w:p w:rsidR="00F5560E" w:rsidRPr="00B14944" w:rsidRDefault="00F5560E" w:rsidP="00F5560E">
            <w:pPr>
              <w:rPr>
                <w:rFonts w:ascii="Arial" w:hAnsi="Arial" w:cs="Arial"/>
                <w:sz w:val="20"/>
                <w:szCs w:val="20"/>
              </w:rPr>
            </w:pPr>
            <w:r w:rsidRPr="00B14944">
              <w:rPr>
                <w:rFonts w:ascii="Arial" w:hAnsi="Arial" w:cs="Arial"/>
                <w:b/>
                <w:sz w:val="20"/>
                <w:szCs w:val="20"/>
              </w:rPr>
              <w:t>Critical Vocabulary</w:t>
            </w:r>
          </w:p>
        </w:tc>
        <w:tc>
          <w:tcPr>
            <w:tcW w:w="8838" w:type="dxa"/>
            <w:gridSpan w:val="4"/>
          </w:tcPr>
          <w:p w:rsidR="00F5560E" w:rsidRPr="00B14944" w:rsidRDefault="00F5560E" w:rsidP="00F31D4B">
            <w:pPr>
              <w:pStyle w:val="ListParagraph"/>
              <w:numPr>
                <w:ilvl w:val="0"/>
                <w:numId w:val="12"/>
              </w:numPr>
              <w:ind w:left="270" w:hanging="180"/>
              <w:rPr>
                <w:rFonts w:ascii="Arial" w:hAnsi="Arial" w:cs="Arial"/>
                <w:sz w:val="20"/>
                <w:szCs w:val="20"/>
              </w:rPr>
            </w:pPr>
            <w:r w:rsidRPr="00B14944">
              <w:rPr>
                <w:rFonts w:ascii="Arial" w:hAnsi="Arial" w:cs="Arial"/>
                <w:sz w:val="20"/>
                <w:szCs w:val="20"/>
              </w:rPr>
              <w:t>Anthropogenic:   (from the Greek meaning manmade) effects, processes or materials are those that are derived from human activities, as opposed to those occurring in biophysical environments without human influence</w:t>
            </w:r>
          </w:p>
        </w:tc>
      </w:tr>
      <w:tr w:rsidR="00F5560E" w:rsidRPr="00B14944" w:rsidTr="00F5560E">
        <w:tc>
          <w:tcPr>
            <w:tcW w:w="2178" w:type="dxa"/>
          </w:tcPr>
          <w:p w:rsidR="00F5560E" w:rsidRPr="00B14944" w:rsidRDefault="00F5560E" w:rsidP="00651944">
            <w:pPr>
              <w:spacing w:before="60"/>
              <w:rPr>
                <w:rFonts w:ascii="Arial" w:hAnsi="Arial" w:cs="Arial"/>
                <w:sz w:val="20"/>
                <w:szCs w:val="20"/>
              </w:rPr>
            </w:pPr>
            <w:r w:rsidRPr="00B14944">
              <w:rPr>
                <w:rFonts w:ascii="Arial" w:hAnsi="Arial" w:cs="Arial"/>
                <w:b/>
                <w:sz w:val="20"/>
                <w:szCs w:val="20"/>
              </w:rPr>
              <w:t>Websites and Resources</w:t>
            </w:r>
          </w:p>
        </w:tc>
        <w:tc>
          <w:tcPr>
            <w:tcW w:w="8838" w:type="dxa"/>
            <w:gridSpan w:val="4"/>
          </w:tcPr>
          <w:p w:rsidR="00F5560E" w:rsidRPr="00B14944" w:rsidRDefault="0041352E" w:rsidP="00651944">
            <w:pPr>
              <w:spacing w:before="60"/>
              <w:rPr>
                <w:rFonts w:ascii="Arial" w:hAnsi="Arial" w:cs="Arial"/>
                <w:sz w:val="20"/>
                <w:szCs w:val="20"/>
              </w:rPr>
            </w:pPr>
            <w:hyperlink r:id="rId8" w:history="1">
              <w:r w:rsidR="00F5560E" w:rsidRPr="00B14944">
                <w:rPr>
                  <w:rStyle w:val="Hyperlink"/>
                  <w:rFonts w:ascii="Arial" w:hAnsi="Arial" w:cs="Arial"/>
                  <w:sz w:val="20"/>
                  <w:szCs w:val="20"/>
                </w:rPr>
                <w:t>http://www.esrl.noaa.gov/</w:t>
              </w:r>
            </w:hyperlink>
          </w:p>
          <w:p w:rsidR="00F5560E" w:rsidRPr="00B14944" w:rsidRDefault="0041352E" w:rsidP="00651944">
            <w:pPr>
              <w:rPr>
                <w:rFonts w:ascii="Arial" w:hAnsi="Arial" w:cs="Arial"/>
                <w:sz w:val="20"/>
                <w:szCs w:val="20"/>
              </w:rPr>
            </w:pPr>
            <w:hyperlink r:id="rId9" w:history="1">
              <w:r w:rsidR="00F5560E" w:rsidRPr="00B14944">
                <w:rPr>
                  <w:rStyle w:val="Hyperlink"/>
                  <w:rFonts w:ascii="Arial" w:hAnsi="Arial" w:cs="Arial"/>
                  <w:sz w:val="20"/>
                  <w:szCs w:val="20"/>
                </w:rPr>
                <w:t>http://www.energy.appstate.edu/docs/devguide_v3.pdf</w:t>
              </w:r>
            </w:hyperlink>
          </w:p>
        </w:tc>
      </w:tr>
      <w:tr w:rsidR="00F5560E" w:rsidRPr="00B14944" w:rsidTr="00F5560E">
        <w:tc>
          <w:tcPr>
            <w:tcW w:w="2178" w:type="dxa"/>
          </w:tcPr>
          <w:p w:rsidR="00F5560E" w:rsidRPr="00B14944" w:rsidRDefault="00F5560E" w:rsidP="00E434D2">
            <w:pPr>
              <w:rPr>
                <w:rFonts w:ascii="Arial" w:hAnsi="Arial" w:cs="Arial"/>
                <w:sz w:val="20"/>
                <w:szCs w:val="20"/>
              </w:rPr>
            </w:pPr>
            <w:r w:rsidRPr="00B14944">
              <w:rPr>
                <w:rFonts w:ascii="Arial" w:hAnsi="Arial" w:cs="Arial"/>
                <w:b/>
                <w:sz w:val="20"/>
                <w:szCs w:val="20"/>
              </w:rPr>
              <w:lastRenderedPageBreak/>
              <w:t>Comments</w:t>
            </w:r>
          </w:p>
        </w:tc>
        <w:tc>
          <w:tcPr>
            <w:tcW w:w="8838" w:type="dxa"/>
            <w:gridSpan w:val="4"/>
          </w:tcPr>
          <w:p w:rsidR="00F5560E" w:rsidRPr="00B14944" w:rsidRDefault="00F5560E" w:rsidP="00E434D2">
            <w:pPr>
              <w:rPr>
                <w:rFonts w:ascii="Arial" w:hAnsi="Arial" w:cs="Arial"/>
                <w:sz w:val="20"/>
                <w:szCs w:val="20"/>
              </w:rPr>
            </w:pPr>
            <w:r w:rsidRPr="00B14944">
              <w:rPr>
                <w:rFonts w:ascii="Arial" w:hAnsi="Arial" w:cs="Arial"/>
                <w:sz w:val="20"/>
                <w:szCs w:val="20"/>
              </w:rPr>
              <w:t>Students generally enjoy this lesson because it allows them to create their own experiment.  They will complain about how much work they have to do, but they eventually take ownership of the project and enjoy improving the atmosphere in their city.</w:t>
            </w:r>
          </w:p>
        </w:tc>
      </w:tr>
      <w:tr w:rsidR="00F5560E" w:rsidRPr="00B14944" w:rsidTr="00F5560E">
        <w:tc>
          <w:tcPr>
            <w:tcW w:w="2178" w:type="dxa"/>
          </w:tcPr>
          <w:p w:rsidR="00F5560E" w:rsidRPr="00B14944" w:rsidRDefault="00F5560E" w:rsidP="00E434D2">
            <w:pPr>
              <w:rPr>
                <w:rFonts w:ascii="Arial" w:hAnsi="Arial" w:cs="Arial"/>
                <w:sz w:val="20"/>
                <w:szCs w:val="20"/>
              </w:rPr>
            </w:pPr>
            <w:r w:rsidRPr="00B14944">
              <w:rPr>
                <w:rFonts w:ascii="Arial" w:hAnsi="Arial" w:cs="Arial"/>
                <w:b/>
                <w:sz w:val="20"/>
                <w:szCs w:val="20"/>
              </w:rPr>
              <w:t>Author Info</w:t>
            </w:r>
          </w:p>
        </w:tc>
        <w:tc>
          <w:tcPr>
            <w:tcW w:w="8838" w:type="dxa"/>
            <w:gridSpan w:val="4"/>
          </w:tcPr>
          <w:p w:rsidR="00F5560E" w:rsidRPr="00B14944" w:rsidRDefault="00F5560E" w:rsidP="00E434D2">
            <w:pPr>
              <w:rPr>
                <w:rFonts w:ascii="Arial" w:hAnsi="Arial" w:cs="Arial"/>
                <w:sz w:val="20"/>
                <w:szCs w:val="20"/>
              </w:rPr>
            </w:pPr>
            <w:r w:rsidRPr="00B14944">
              <w:rPr>
                <w:rFonts w:ascii="Arial" w:hAnsi="Arial" w:cs="Arial"/>
                <w:sz w:val="20"/>
                <w:szCs w:val="20"/>
              </w:rPr>
              <w:t xml:space="preserve">This lesson was written by </w:t>
            </w:r>
            <w:bookmarkStart w:id="1" w:name="_GoBack"/>
            <w:r w:rsidRPr="00B14944">
              <w:rPr>
                <w:rFonts w:ascii="Arial" w:hAnsi="Arial" w:cs="Arial"/>
                <w:sz w:val="20"/>
                <w:szCs w:val="20"/>
              </w:rPr>
              <w:t>Kathleen Eckersley</w:t>
            </w:r>
            <w:bookmarkEnd w:id="1"/>
            <w:r w:rsidRPr="00B14944">
              <w:rPr>
                <w:rFonts w:ascii="Arial" w:hAnsi="Arial" w:cs="Arial"/>
                <w:sz w:val="20"/>
                <w:szCs w:val="20"/>
              </w:rPr>
              <w:t>.  She teaches Chemistry, Honors Chemistry, AP Chemistry, IB Chemistry, and serves as the IB Coordinator at High Point Central High School in High Point, NC.  She has been teaching for five years and has a M.A. Ed. in Science from Wake Forest University as well as a B.A. in Chemistry from Baylor University.  This project was developed as a part of the Kenan Fellowship through NC State University.  Ms. Eckersley spent two summers conducting research with a Cavity Ringdown Spectrometer and developed this curriculum as a result of her research.  She did most of her work under the direction of Dr. Keith Schimmel at NC A&amp;T University.</w:t>
            </w:r>
          </w:p>
        </w:tc>
      </w:tr>
    </w:tbl>
    <w:p w:rsidR="00425D30" w:rsidRPr="00425D30" w:rsidRDefault="00425D30" w:rsidP="00E434D2">
      <w:pPr>
        <w:rPr>
          <w:rFonts w:ascii="Georgia" w:hAnsi="Georgia"/>
          <w:b/>
          <w:sz w:val="24"/>
          <w:szCs w:val="24"/>
        </w:rPr>
      </w:pPr>
    </w:p>
    <w:p w:rsidR="00DC3BE9" w:rsidRPr="006079FF" w:rsidRDefault="00DC3BE9" w:rsidP="00E434D2">
      <w:pPr>
        <w:rPr>
          <w:rFonts w:ascii="Georgia" w:hAnsi="Georgia"/>
          <w:b/>
          <w:sz w:val="24"/>
          <w:szCs w:val="24"/>
        </w:rPr>
      </w:pPr>
    </w:p>
    <w:sectPr w:rsidR="00DC3BE9" w:rsidRPr="006079FF" w:rsidSect="00C02AC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52E" w:rsidRDefault="0041352E" w:rsidP="006079FF">
      <w:pPr>
        <w:spacing w:after="0" w:line="240" w:lineRule="auto"/>
      </w:pPr>
      <w:r>
        <w:separator/>
      </w:r>
    </w:p>
  </w:endnote>
  <w:endnote w:type="continuationSeparator" w:id="0">
    <w:p w:rsidR="0041352E" w:rsidRDefault="0041352E" w:rsidP="00607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52E" w:rsidRDefault="0041352E" w:rsidP="006079FF">
      <w:pPr>
        <w:spacing w:after="0" w:line="240" w:lineRule="auto"/>
      </w:pPr>
      <w:r>
        <w:separator/>
      </w:r>
    </w:p>
  </w:footnote>
  <w:footnote w:type="continuationSeparator" w:id="0">
    <w:p w:rsidR="0041352E" w:rsidRDefault="0041352E" w:rsidP="006079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71A3F"/>
    <w:multiLevelType w:val="hybridMultilevel"/>
    <w:tmpl w:val="B0868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AF2392"/>
    <w:multiLevelType w:val="hybridMultilevel"/>
    <w:tmpl w:val="2FB0EF00"/>
    <w:lvl w:ilvl="0" w:tplc="5AD4EF30">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10614"/>
    <w:multiLevelType w:val="hybridMultilevel"/>
    <w:tmpl w:val="D1CE6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C53652"/>
    <w:multiLevelType w:val="hybridMultilevel"/>
    <w:tmpl w:val="331C48C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CEF4CAD"/>
    <w:multiLevelType w:val="hybridMultilevel"/>
    <w:tmpl w:val="AC14F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7B68AE"/>
    <w:multiLevelType w:val="hybridMultilevel"/>
    <w:tmpl w:val="2730B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266384"/>
    <w:multiLevelType w:val="hybridMultilevel"/>
    <w:tmpl w:val="E1C01B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6D204EF"/>
    <w:multiLevelType w:val="hybridMultilevel"/>
    <w:tmpl w:val="2CFC3E34"/>
    <w:lvl w:ilvl="0" w:tplc="A3FC61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4F40AA"/>
    <w:multiLevelType w:val="hybridMultilevel"/>
    <w:tmpl w:val="C50E4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6D5B33"/>
    <w:multiLevelType w:val="hybridMultilevel"/>
    <w:tmpl w:val="1AA2F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F676F9"/>
    <w:multiLevelType w:val="hybridMultilevel"/>
    <w:tmpl w:val="176E1C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CE5D75"/>
    <w:multiLevelType w:val="hybridMultilevel"/>
    <w:tmpl w:val="A5BA6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8"/>
  </w:num>
  <w:num w:numId="5">
    <w:abstractNumId w:val="10"/>
  </w:num>
  <w:num w:numId="6">
    <w:abstractNumId w:val="3"/>
  </w:num>
  <w:num w:numId="7">
    <w:abstractNumId w:val="2"/>
  </w:num>
  <w:num w:numId="8">
    <w:abstractNumId w:val="9"/>
  </w:num>
  <w:num w:numId="9">
    <w:abstractNumId w:val="5"/>
  </w:num>
  <w:num w:numId="10">
    <w:abstractNumId w:val="7"/>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3B8"/>
    <w:rsid w:val="00116172"/>
    <w:rsid w:val="0016292E"/>
    <w:rsid w:val="00236473"/>
    <w:rsid w:val="002D5D17"/>
    <w:rsid w:val="002E0FEC"/>
    <w:rsid w:val="00367C60"/>
    <w:rsid w:val="00381F7A"/>
    <w:rsid w:val="003915D2"/>
    <w:rsid w:val="003E3689"/>
    <w:rsid w:val="00400E26"/>
    <w:rsid w:val="0041352E"/>
    <w:rsid w:val="00425D30"/>
    <w:rsid w:val="00441A6B"/>
    <w:rsid w:val="004838DB"/>
    <w:rsid w:val="004F0840"/>
    <w:rsid w:val="005459B9"/>
    <w:rsid w:val="00546ABE"/>
    <w:rsid w:val="005609EF"/>
    <w:rsid w:val="005B09F4"/>
    <w:rsid w:val="006079FF"/>
    <w:rsid w:val="00651944"/>
    <w:rsid w:val="006D30FA"/>
    <w:rsid w:val="006D3BB6"/>
    <w:rsid w:val="007607DC"/>
    <w:rsid w:val="007B0B32"/>
    <w:rsid w:val="0083362A"/>
    <w:rsid w:val="008A5C04"/>
    <w:rsid w:val="008C24B3"/>
    <w:rsid w:val="00930C05"/>
    <w:rsid w:val="00957464"/>
    <w:rsid w:val="00964E80"/>
    <w:rsid w:val="009A23B8"/>
    <w:rsid w:val="00B14944"/>
    <w:rsid w:val="00C02ACF"/>
    <w:rsid w:val="00C142CA"/>
    <w:rsid w:val="00C218FE"/>
    <w:rsid w:val="00CE172D"/>
    <w:rsid w:val="00D147A7"/>
    <w:rsid w:val="00D2127C"/>
    <w:rsid w:val="00D22274"/>
    <w:rsid w:val="00DC3BE9"/>
    <w:rsid w:val="00E434D2"/>
    <w:rsid w:val="00E61666"/>
    <w:rsid w:val="00F00652"/>
    <w:rsid w:val="00F31D4B"/>
    <w:rsid w:val="00F5560E"/>
    <w:rsid w:val="00F705E1"/>
    <w:rsid w:val="00F70D2C"/>
    <w:rsid w:val="00FA1573"/>
    <w:rsid w:val="00FD2FAD"/>
    <w:rsid w:val="00FE1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A75914-599D-4D4F-AC9A-03885A925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16292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79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6079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79FF"/>
  </w:style>
  <w:style w:type="paragraph" w:styleId="Footer">
    <w:name w:val="footer"/>
    <w:basedOn w:val="Normal"/>
    <w:link w:val="FooterChar"/>
    <w:uiPriority w:val="99"/>
    <w:semiHidden/>
    <w:unhideWhenUsed/>
    <w:rsid w:val="006079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79FF"/>
  </w:style>
  <w:style w:type="paragraph" w:styleId="ListParagraph">
    <w:name w:val="List Paragraph"/>
    <w:basedOn w:val="Normal"/>
    <w:uiPriority w:val="34"/>
    <w:qFormat/>
    <w:rsid w:val="006079FF"/>
    <w:pPr>
      <w:spacing w:after="0" w:line="240" w:lineRule="auto"/>
      <w:ind w:left="720"/>
      <w:contextualSpacing/>
    </w:pPr>
    <w:rPr>
      <w:rFonts w:ascii="Times New Roman" w:eastAsia="Times New Roman" w:hAnsi="Times New Roman" w:cs="Times New Roman"/>
      <w:sz w:val="24"/>
      <w:szCs w:val="24"/>
    </w:rPr>
  </w:style>
  <w:style w:type="paragraph" w:styleId="NoSpacing">
    <w:name w:val="No Spacing"/>
    <w:uiPriority w:val="1"/>
    <w:qFormat/>
    <w:rsid w:val="006079FF"/>
    <w:pPr>
      <w:spacing w:after="0" w:line="240" w:lineRule="auto"/>
    </w:pPr>
  </w:style>
  <w:style w:type="character" w:styleId="Hyperlink">
    <w:name w:val="Hyperlink"/>
    <w:basedOn w:val="DefaultParagraphFont"/>
    <w:uiPriority w:val="99"/>
    <w:semiHidden/>
    <w:unhideWhenUsed/>
    <w:rsid w:val="00F31D4B"/>
    <w:rPr>
      <w:color w:val="0000FF"/>
      <w:u w:val="single"/>
    </w:rPr>
  </w:style>
  <w:style w:type="character" w:customStyle="1" w:styleId="Heading3Char">
    <w:name w:val="Heading 3 Char"/>
    <w:basedOn w:val="DefaultParagraphFont"/>
    <w:link w:val="Heading3"/>
    <w:uiPriority w:val="9"/>
    <w:rsid w:val="0016292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6292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459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59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805120">
      <w:bodyDiv w:val="1"/>
      <w:marLeft w:val="0"/>
      <w:marRight w:val="0"/>
      <w:marTop w:val="0"/>
      <w:marBottom w:val="0"/>
      <w:divBdr>
        <w:top w:val="none" w:sz="0" w:space="0" w:color="auto"/>
        <w:left w:val="none" w:sz="0" w:space="0" w:color="auto"/>
        <w:bottom w:val="none" w:sz="0" w:space="0" w:color="auto"/>
        <w:right w:val="none" w:sz="0" w:space="0" w:color="auto"/>
      </w:divBdr>
      <w:divsChild>
        <w:div w:id="171017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303995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9161775">
      <w:bodyDiv w:val="1"/>
      <w:marLeft w:val="0"/>
      <w:marRight w:val="0"/>
      <w:marTop w:val="0"/>
      <w:marBottom w:val="0"/>
      <w:divBdr>
        <w:top w:val="none" w:sz="0" w:space="0" w:color="auto"/>
        <w:left w:val="none" w:sz="0" w:space="0" w:color="auto"/>
        <w:bottom w:val="none" w:sz="0" w:space="0" w:color="auto"/>
        <w:right w:val="none" w:sz="0" w:space="0" w:color="auto"/>
      </w:divBdr>
      <w:divsChild>
        <w:div w:id="12831455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3339949">
      <w:bodyDiv w:val="1"/>
      <w:marLeft w:val="0"/>
      <w:marRight w:val="0"/>
      <w:marTop w:val="0"/>
      <w:marBottom w:val="0"/>
      <w:divBdr>
        <w:top w:val="none" w:sz="0" w:space="0" w:color="auto"/>
        <w:left w:val="none" w:sz="0" w:space="0" w:color="auto"/>
        <w:bottom w:val="none" w:sz="0" w:space="0" w:color="auto"/>
        <w:right w:val="none" w:sz="0" w:space="0" w:color="auto"/>
      </w:divBdr>
      <w:divsChild>
        <w:div w:id="5400963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26149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0922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rl.noaa.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ergy.appstate.edu/docs/devguide_v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A9FA1-E62B-4F59-9C2A-2E3EBC834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2157</Words>
  <Characters>12297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Chapel Hill Carrboro City Schools</Company>
  <LinksUpToDate>false</LinksUpToDate>
  <CharactersWithSpaces>14426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BULLERI</dc:creator>
  <cp:lastModifiedBy>Amneris Solano</cp:lastModifiedBy>
  <cp:revision>4</cp:revision>
  <dcterms:created xsi:type="dcterms:W3CDTF">2016-08-11T22:18:00Z</dcterms:created>
  <dcterms:modified xsi:type="dcterms:W3CDTF">2016-08-15T19:19:00Z</dcterms:modified>
</cp:coreProperties>
</file>